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D6838"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Politsei- ja Piirivalveamet</w:t>
      </w:r>
    </w:p>
    <w:p w14:paraId="587407E8"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Pärnu mnt. 139  Tallinn, 15060</w:t>
      </w:r>
    </w:p>
    <w:p w14:paraId="766027C5"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after="240" w:line="240" w:lineRule="auto"/>
        <w:rPr>
          <w:rFonts w:ascii="Times New Roman" w:eastAsia="Times New Roman" w:hAnsi="Times New Roman" w:cs="Times New Roman"/>
          <w:sz w:val="24"/>
          <w:szCs w:val="24"/>
        </w:rPr>
      </w:pPr>
    </w:p>
    <w:p w14:paraId="61E29E42"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Taotlus riigieelarvelise toetuse eraldamiseks </w:t>
      </w:r>
    </w:p>
    <w:p w14:paraId="4DDE472E"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after="240" w:line="240" w:lineRule="auto"/>
        <w:rPr>
          <w:rFonts w:ascii="Times New Roman" w:eastAsia="Times New Roman" w:hAnsi="Times New Roman" w:cs="Times New Roman"/>
          <w:sz w:val="24"/>
          <w:szCs w:val="24"/>
        </w:rPr>
      </w:pPr>
    </w:p>
    <w:p w14:paraId="635D9D8E"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Taotluse esitaja: MTÜ Eesti Naabrivalve</w:t>
      </w:r>
    </w:p>
    <w:p w14:paraId="1972355E"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Tegevuste läbiviimise aeg: 01.01.202</w:t>
      </w:r>
      <w:r w:rsidR="00922700">
        <w:rPr>
          <w:rFonts w:ascii="Times New Roman" w:eastAsia="Times New Roman" w:hAnsi="Times New Roman" w:cs="Times New Roman"/>
          <w:sz w:val="24"/>
          <w:szCs w:val="24"/>
        </w:rPr>
        <w:t>4</w:t>
      </w:r>
      <w:r>
        <w:rPr>
          <w:rFonts w:ascii="Times New Roman" w:eastAsia="Times New Roman" w:hAnsi="Times New Roman" w:cs="Times New Roman"/>
          <w:sz w:val="24"/>
          <w:szCs w:val="24"/>
        </w:rPr>
        <w:t>-31.12.202</w:t>
      </w:r>
      <w:r w:rsidR="00922700">
        <w:rPr>
          <w:rFonts w:ascii="Times New Roman" w:eastAsia="Times New Roman" w:hAnsi="Times New Roman" w:cs="Times New Roman"/>
          <w:sz w:val="24"/>
          <w:szCs w:val="24"/>
        </w:rPr>
        <w:t>4</w:t>
      </w:r>
    </w:p>
    <w:p w14:paraId="4D761663" w14:textId="77777777" w:rsidR="003805D5" w:rsidRDefault="00866341" w:rsidP="6FB67178">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6FB67178">
        <w:rPr>
          <w:rFonts w:ascii="Times New Roman" w:eastAsia="Times New Roman" w:hAnsi="Times New Roman" w:cs="Times New Roman"/>
          <w:sz w:val="24"/>
          <w:szCs w:val="24"/>
        </w:rPr>
        <w:t>Taotluse koostamise kuupäev: 20.12.202</w:t>
      </w:r>
      <w:r w:rsidR="00922700" w:rsidRPr="6FB67178">
        <w:rPr>
          <w:rFonts w:ascii="Times New Roman" w:eastAsia="Times New Roman" w:hAnsi="Times New Roman" w:cs="Times New Roman"/>
          <w:sz w:val="24"/>
          <w:szCs w:val="24"/>
        </w:rPr>
        <w:t>3</w:t>
      </w:r>
    </w:p>
    <w:p w14:paraId="4645B97E" w14:textId="77777777" w:rsidR="003805D5" w:rsidRDefault="00866341" w:rsidP="6FB67178">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6FB67178">
        <w:rPr>
          <w:rFonts w:ascii="Times New Roman" w:eastAsia="Times New Roman" w:hAnsi="Times New Roman" w:cs="Times New Roman"/>
          <w:sz w:val="24"/>
          <w:szCs w:val="24"/>
        </w:rPr>
        <w:t xml:space="preserve">Kehtiv leping: Lepingu nr </w:t>
      </w:r>
      <w:r w:rsidR="00B11E7C" w:rsidRPr="6FB67178">
        <w:rPr>
          <w:rFonts w:ascii="Times New Roman" w:eastAsia="Times New Roman" w:hAnsi="Times New Roman" w:cs="Times New Roman"/>
          <w:sz w:val="24"/>
          <w:szCs w:val="24"/>
        </w:rPr>
        <w:t>20-1.6/3545-2</w:t>
      </w:r>
    </w:p>
    <w:p w14:paraId="7BE9F554" w14:textId="77777777" w:rsidR="003805D5" w:rsidRDefault="00866341">
      <w:pPr>
        <w:spacing w:after="15" w:line="259" w:lineRule="auto"/>
        <w:ind w:left="5"/>
        <w:rPr>
          <w:rFonts w:ascii="Times New Roman" w:eastAsia="Times New Roman" w:hAnsi="Times New Roman" w:cs="Times New Roman"/>
          <w:sz w:val="24"/>
          <w:szCs w:val="24"/>
        </w:rPr>
      </w:pPr>
      <w:r>
        <w:rPr>
          <w:rFonts w:ascii="Times New Roman" w:eastAsia="Times New Roman" w:hAnsi="Times New Roman" w:cs="Times New Roman"/>
          <w:sz w:val="24"/>
          <w:szCs w:val="24"/>
        </w:rPr>
        <w:t>Taotleja aadress ja registrikood: Tatari 12, Tallinn 10116. Registrikood 80130248</w:t>
      </w:r>
    </w:p>
    <w:p w14:paraId="5975A08F" w14:textId="77777777" w:rsidR="003805D5" w:rsidRDefault="00866341">
      <w:pPr>
        <w:spacing w:after="15" w:line="259" w:lineRule="auto"/>
        <w:ind w:left="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Taotleja e-post ja telefoni number: </w:t>
      </w:r>
      <w:hyperlink r:id="rId8">
        <w:r>
          <w:rPr>
            <w:rFonts w:ascii="Times New Roman" w:eastAsia="Times New Roman" w:hAnsi="Times New Roman" w:cs="Times New Roman"/>
            <w:sz w:val="24"/>
            <w:szCs w:val="24"/>
            <w:u w:val="single"/>
          </w:rPr>
          <w:t>info@naabrivalve.ee</w:t>
        </w:r>
      </w:hyperlink>
      <w:r>
        <w:rPr>
          <w:rFonts w:ascii="Times New Roman" w:eastAsia="Times New Roman" w:hAnsi="Times New Roman" w:cs="Times New Roman"/>
          <w:sz w:val="24"/>
          <w:szCs w:val="24"/>
        </w:rPr>
        <w:t xml:space="preserve"> Tel. 6 522522</w:t>
      </w:r>
    </w:p>
    <w:p w14:paraId="109D7055" w14:textId="77777777" w:rsidR="003805D5" w:rsidRDefault="00866341">
      <w:pPr>
        <w:spacing w:after="15" w:line="259" w:lineRule="auto"/>
        <w:ind w:left="5"/>
        <w:rPr>
          <w:rFonts w:ascii="Times New Roman" w:eastAsia="Times New Roman" w:hAnsi="Times New Roman" w:cs="Times New Roman"/>
          <w:sz w:val="24"/>
          <w:szCs w:val="24"/>
        </w:rPr>
      </w:pPr>
      <w:r w:rsidRPr="6FB67178">
        <w:rPr>
          <w:rFonts w:ascii="Times New Roman" w:eastAsia="Times New Roman" w:hAnsi="Times New Roman" w:cs="Times New Roman"/>
          <w:sz w:val="24"/>
          <w:szCs w:val="24"/>
        </w:rPr>
        <w:t>MTÜ esindaja lepingus: Marek Väljari</w:t>
      </w:r>
    </w:p>
    <w:p w14:paraId="02EB3351" w14:textId="77777777" w:rsidR="003805D5" w:rsidRDefault="00866341">
      <w:pPr>
        <w:spacing w:after="15" w:line="259" w:lineRule="auto"/>
        <w:ind w:left="5"/>
        <w:rPr>
          <w:rFonts w:ascii="Times New Roman" w:eastAsia="Times New Roman" w:hAnsi="Times New Roman" w:cs="Times New Roman"/>
          <w:sz w:val="24"/>
          <w:szCs w:val="24"/>
        </w:rPr>
      </w:pPr>
      <w:r w:rsidRPr="6FB67178">
        <w:rPr>
          <w:rFonts w:ascii="Times New Roman" w:eastAsia="Times New Roman" w:hAnsi="Times New Roman" w:cs="Times New Roman"/>
          <w:sz w:val="24"/>
          <w:szCs w:val="24"/>
        </w:rPr>
        <w:t>Toetuse saaja kontaktisik, tel nr ja e-postiaadress Marek Väljari 5136630 marek@naabrivalve.ee</w:t>
      </w:r>
    </w:p>
    <w:p w14:paraId="141C5404" w14:textId="77777777" w:rsidR="003805D5" w:rsidRDefault="00866341">
      <w:pPr>
        <w:spacing w:after="15" w:line="259" w:lineRule="auto"/>
        <w:ind w:left="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Lepingu allkirjastaja: Lauri </w:t>
      </w:r>
      <w:proofErr w:type="spellStart"/>
      <w:r>
        <w:rPr>
          <w:rFonts w:ascii="Times New Roman" w:eastAsia="Times New Roman" w:hAnsi="Times New Roman" w:cs="Times New Roman"/>
          <w:sz w:val="24"/>
          <w:szCs w:val="24"/>
        </w:rPr>
        <w:t>Tabur</w:t>
      </w:r>
      <w:proofErr w:type="spellEnd"/>
    </w:p>
    <w:p w14:paraId="1DCFC9AA" w14:textId="51095C61" w:rsidR="003805D5" w:rsidRDefault="00866341" w:rsidP="1B1D1C17">
      <w:pPr>
        <w:spacing w:after="15" w:line="259" w:lineRule="auto"/>
        <w:ind w:left="5"/>
        <w:rPr>
          <w:rFonts w:ascii="Times New Roman" w:eastAsia="Times New Roman" w:hAnsi="Times New Roman" w:cs="Times New Roman"/>
          <w:sz w:val="24"/>
          <w:szCs w:val="24"/>
          <w:highlight w:val="red"/>
        </w:rPr>
      </w:pPr>
      <w:r w:rsidRPr="6FB67178">
        <w:rPr>
          <w:rFonts w:ascii="Times New Roman" w:eastAsia="Times New Roman" w:hAnsi="Times New Roman" w:cs="Times New Roman"/>
          <w:sz w:val="24"/>
          <w:szCs w:val="24"/>
        </w:rPr>
        <w:t xml:space="preserve">Taotletav toetuse summa: </w:t>
      </w:r>
      <w:r w:rsidR="00264B09">
        <w:rPr>
          <w:rFonts w:ascii="Times New Roman" w:eastAsia="Times New Roman" w:hAnsi="Times New Roman" w:cs="Times New Roman"/>
          <w:sz w:val="24"/>
          <w:szCs w:val="24"/>
        </w:rPr>
        <w:t>60</w:t>
      </w:r>
      <w:r w:rsidRPr="6FB67178">
        <w:rPr>
          <w:rFonts w:ascii="Times New Roman" w:eastAsia="Times New Roman" w:hAnsi="Times New Roman" w:cs="Times New Roman"/>
          <w:sz w:val="24"/>
          <w:szCs w:val="24"/>
        </w:rPr>
        <w:t xml:space="preserve"> 000 eurot</w:t>
      </w:r>
    </w:p>
    <w:p w14:paraId="47784FAE"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Toetuse saaja arvelduskonto: EE672200221014933159 Swedbank AS</w:t>
      </w:r>
      <w:r>
        <w:rPr>
          <w:rFonts w:ascii="Times New Roman" w:eastAsia="Times New Roman" w:hAnsi="Times New Roman" w:cs="Times New Roman"/>
          <w:sz w:val="24"/>
          <w:szCs w:val="24"/>
        </w:rPr>
        <w:br/>
      </w:r>
    </w:p>
    <w:p w14:paraId="6D95A6A4"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after="240" w:line="240" w:lineRule="auto"/>
        <w:rPr>
          <w:rFonts w:ascii="Times New Roman" w:eastAsia="Times New Roman" w:hAnsi="Times New Roman" w:cs="Times New Roman"/>
          <w:sz w:val="24"/>
          <w:szCs w:val="24"/>
        </w:rPr>
      </w:pPr>
    </w:p>
    <w:p w14:paraId="2126D904"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4CE40ED7">
        <w:rPr>
          <w:rFonts w:ascii="Times New Roman" w:eastAsia="Times New Roman" w:hAnsi="Times New Roman" w:cs="Times New Roman"/>
          <w:b/>
          <w:bCs/>
          <w:sz w:val="24"/>
          <w:szCs w:val="24"/>
        </w:rPr>
        <w:t>Toetuse kasutamise eesmärk, kavandatud tegevused ja oodatud tulemused</w:t>
      </w:r>
    </w:p>
    <w:p w14:paraId="6A60369B" w14:textId="77777777" w:rsidR="4CE40ED7" w:rsidRDefault="4CE40ED7" w:rsidP="4CE40ED7">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b/>
          <w:bCs/>
          <w:sz w:val="24"/>
          <w:szCs w:val="24"/>
        </w:rPr>
      </w:pPr>
    </w:p>
    <w:p w14:paraId="081BD571"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2ED81091" w14:textId="77777777" w:rsidR="003805D5" w:rsidRDefault="00866341" w:rsidP="446CA9D4">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trike/>
          <w:sz w:val="24"/>
          <w:szCs w:val="24"/>
        </w:rPr>
      </w:pPr>
      <w:r w:rsidRPr="446CA9D4">
        <w:rPr>
          <w:rFonts w:ascii="Times New Roman" w:eastAsia="Times New Roman" w:hAnsi="Times New Roman" w:cs="Times New Roman"/>
          <w:sz w:val="24"/>
          <w:szCs w:val="24"/>
        </w:rPr>
        <w:t>Lepingulise toetuse eesmärk on MTÜ Eesti Naabrivalve (ENV) tegevuse toetamise kaudu kogukondade</w:t>
      </w:r>
      <w:r w:rsidR="0A7A72AC" w:rsidRPr="446CA9D4">
        <w:rPr>
          <w:rFonts w:ascii="Times New Roman" w:eastAsia="Times New Roman" w:hAnsi="Times New Roman" w:cs="Times New Roman"/>
          <w:sz w:val="24"/>
          <w:szCs w:val="24"/>
        </w:rPr>
        <w:t xml:space="preserve"> elanikkonnakaitse</w:t>
      </w:r>
      <w:r w:rsidRPr="446CA9D4">
        <w:rPr>
          <w:rFonts w:ascii="Times New Roman" w:eastAsia="Times New Roman" w:hAnsi="Times New Roman" w:cs="Times New Roman"/>
          <w:sz w:val="24"/>
          <w:szCs w:val="24"/>
        </w:rPr>
        <w:t xml:space="preserve"> </w:t>
      </w:r>
      <w:r w:rsidR="51E5642B" w:rsidRPr="446CA9D4">
        <w:rPr>
          <w:rFonts w:ascii="Times New Roman" w:eastAsia="Times New Roman" w:hAnsi="Times New Roman" w:cs="Times New Roman"/>
          <w:sz w:val="24"/>
          <w:szCs w:val="24"/>
        </w:rPr>
        <w:t>võimekuse suurendamine</w:t>
      </w:r>
      <w:r w:rsidR="71A77BDC" w:rsidRPr="446CA9D4">
        <w:rPr>
          <w:rFonts w:ascii="Times New Roman" w:eastAsia="Times New Roman" w:hAnsi="Times New Roman" w:cs="Times New Roman"/>
          <w:sz w:val="24"/>
          <w:szCs w:val="24"/>
        </w:rPr>
        <w:t xml:space="preserve"> </w:t>
      </w:r>
      <w:r w:rsidR="731A72C7" w:rsidRPr="446CA9D4">
        <w:rPr>
          <w:rFonts w:ascii="Times New Roman" w:eastAsia="Times New Roman" w:hAnsi="Times New Roman" w:cs="Times New Roman"/>
          <w:sz w:val="24"/>
          <w:szCs w:val="24"/>
        </w:rPr>
        <w:t>ja ühingu arengukava eesmärkide  elluviimine.</w:t>
      </w:r>
      <w:r w:rsidR="51E5642B" w:rsidRPr="446CA9D4">
        <w:rPr>
          <w:rFonts w:ascii="Times New Roman" w:eastAsia="Times New Roman" w:hAnsi="Times New Roman" w:cs="Times New Roman"/>
          <w:sz w:val="24"/>
          <w:szCs w:val="24"/>
        </w:rPr>
        <w:t xml:space="preserve"> </w:t>
      </w:r>
    </w:p>
    <w:p w14:paraId="32004D37"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p>
    <w:p w14:paraId="509EF5D8" w14:textId="77777777" w:rsidR="003805D5" w:rsidRDefault="00866341" w:rsidP="1B1D1C17">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1B1D1C17">
        <w:rPr>
          <w:rFonts w:ascii="Times New Roman" w:eastAsia="Times New Roman" w:hAnsi="Times New Roman" w:cs="Times New Roman"/>
          <w:sz w:val="24"/>
          <w:szCs w:val="24"/>
        </w:rPr>
        <w:t>Eesti Naabrivalve ühing on 2000. aastal kodanikualgatuse korras loodud</w:t>
      </w:r>
      <w:r w:rsidR="4CDEF608" w:rsidRPr="1B1D1C17">
        <w:rPr>
          <w:rFonts w:ascii="Times New Roman" w:eastAsia="Times New Roman" w:hAnsi="Times New Roman" w:cs="Times New Roman"/>
          <w:sz w:val="24"/>
          <w:szCs w:val="24"/>
        </w:rPr>
        <w:t xml:space="preserve"> ning tänaseks enam kui 10 000 Eesti majapidamist ühendav</w:t>
      </w:r>
      <w:r w:rsidRPr="1B1D1C17">
        <w:rPr>
          <w:rFonts w:ascii="Times New Roman" w:eastAsia="Times New Roman" w:hAnsi="Times New Roman" w:cs="Times New Roman"/>
          <w:sz w:val="24"/>
          <w:szCs w:val="24"/>
        </w:rPr>
        <w:t xml:space="preserve"> vabaühendus</w:t>
      </w:r>
      <w:r w:rsidR="3C6AA221" w:rsidRPr="1B1D1C17">
        <w:rPr>
          <w:rFonts w:ascii="Times New Roman" w:eastAsia="Times New Roman" w:hAnsi="Times New Roman" w:cs="Times New Roman"/>
          <w:sz w:val="24"/>
          <w:szCs w:val="24"/>
        </w:rPr>
        <w:t>,</w:t>
      </w:r>
      <w:r w:rsidRPr="1B1D1C17">
        <w:rPr>
          <w:rFonts w:ascii="Times New Roman" w:eastAsia="Times New Roman" w:hAnsi="Times New Roman" w:cs="Times New Roman"/>
          <w:sz w:val="24"/>
          <w:szCs w:val="24"/>
        </w:rPr>
        <w:t xml:space="preserve"> eesmärgiga suurendada Eesti elanike turvalisust. Kuigi tegevuse eesmärk on mitme dekaadi jooksul olnud sama, siis meetodid ja strateegia on aja jooksul muutunud. Ühingu tegevus on paindlik, et osaleda aktiivselt </w:t>
      </w:r>
      <w:r w:rsidR="6E8F9A92" w:rsidRPr="1B1D1C17">
        <w:rPr>
          <w:rFonts w:ascii="Times New Roman" w:eastAsia="Times New Roman" w:hAnsi="Times New Roman" w:cs="Times New Roman"/>
          <w:sz w:val="24"/>
          <w:szCs w:val="24"/>
        </w:rPr>
        <w:t xml:space="preserve">turvalisusest hoolivate kogukondade </w:t>
      </w:r>
      <w:r w:rsidRPr="1B1D1C17">
        <w:rPr>
          <w:rFonts w:ascii="Times New Roman" w:eastAsia="Times New Roman" w:hAnsi="Times New Roman" w:cs="Times New Roman"/>
          <w:sz w:val="24"/>
          <w:szCs w:val="24"/>
        </w:rPr>
        <w:t xml:space="preserve">aktuaalsete probleemide lahendamisel. Eesti Naabrivalve on </w:t>
      </w:r>
      <w:r w:rsidR="361A76BF" w:rsidRPr="1B1D1C17">
        <w:rPr>
          <w:rFonts w:ascii="Times New Roman" w:eastAsia="Times New Roman" w:hAnsi="Times New Roman" w:cs="Times New Roman"/>
          <w:sz w:val="24"/>
          <w:szCs w:val="24"/>
        </w:rPr>
        <w:t xml:space="preserve">täna </w:t>
      </w:r>
      <w:r w:rsidR="7A69CC8E" w:rsidRPr="1B1D1C17">
        <w:rPr>
          <w:rFonts w:ascii="Times New Roman" w:eastAsia="Times New Roman" w:hAnsi="Times New Roman" w:cs="Times New Roman"/>
          <w:sz w:val="24"/>
          <w:szCs w:val="24"/>
        </w:rPr>
        <w:t xml:space="preserve">Eesti </w:t>
      </w:r>
      <w:r w:rsidRPr="1B1D1C17">
        <w:rPr>
          <w:rFonts w:ascii="Times New Roman" w:eastAsia="Times New Roman" w:hAnsi="Times New Roman" w:cs="Times New Roman"/>
          <w:sz w:val="24"/>
          <w:szCs w:val="24"/>
        </w:rPr>
        <w:t>suurim elanikke koondav turvalisusega tegelev vabaühendus, mis annab võimaluse ja samas ka kohustuse kaasa</w:t>
      </w:r>
      <w:r w:rsidR="3F252700" w:rsidRPr="1B1D1C17">
        <w:rPr>
          <w:rFonts w:ascii="Times New Roman" w:eastAsia="Times New Roman" w:hAnsi="Times New Roman" w:cs="Times New Roman"/>
          <w:sz w:val="24"/>
          <w:szCs w:val="24"/>
        </w:rPr>
        <w:t xml:space="preserve"> </w:t>
      </w:r>
      <w:r w:rsidRPr="1B1D1C17">
        <w:rPr>
          <w:rFonts w:ascii="Times New Roman" w:eastAsia="Times New Roman" w:hAnsi="Times New Roman" w:cs="Times New Roman"/>
          <w:sz w:val="24"/>
          <w:szCs w:val="24"/>
        </w:rPr>
        <w:t xml:space="preserve">rääkida turvalisuse teemadel nii kohalikul kui ka riiklikul tasandil. </w:t>
      </w:r>
    </w:p>
    <w:p w14:paraId="7D4A4884"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p>
    <w:p w14:paraId="25CCE31F"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Ühingu tegevused saab jaotada kolme suuremasse valdkonda:</w:t>
      </w:r>
    </w:p>
    <w:p w14:paraId="4031D6C8" w14:textId="77777777" w:rsidR="003805D5" w:rsidRDefault="00866341">
      <w:pPr>
        <w:numPr>
          <w:ilvl w:val="0"/>
          <w:numId w:val="7"/>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Uute naabrivalve sektorite loomine</w:t>
      </w:r>
    </w:p>
    <w:p w14:paraId="53098B2D" w14:textId="77777777" w:rsidR="003805D5" w:rsidRDefault="00866341" w:rsidP="3859DF74">
      <w:pPr>
        <w:numPr>
          <w:ilvl w:val="0"/>
          <w:numId w:val="7"/>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Olemasolevate naabrivalve sektorite toimimine</w:t>
      </w:r>
      <w:r w:rsidR="24036668" w:rsidRPr="3859DF74">
        <w:rPr>
          <w:rFonts w:ascii="Times New Roman" w:eastAsia="Times New Roman" w:hAnsi="Times New Roman" w:cs="Times New Roman"/>
          <w:sz w:val="24"/>
          <w:szCs w:val="24"/>
        </w:rPr>
        <w:t>, sh  kogukondade elanikkonnakaitse võimekuse suurendamine.</w:t>
      </w:r>
    </w:p>
    <w:p w14:paraId="302D12FE" w14:textId="77777777" w:rsidR="003805D5" w:rsidRDefault="00866341">
      <w:pPr>
        <w:numPr>
          <w:ilvl w:val="0"/>
          <w:numId w:val="7"/>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Eesti Naabrivalve ühingu jätkusuutlikkuse tagamine</w:t>
      </w:r>
    </w:p>
    <w:p w14:paraId="4C3E655A"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p>
    <w:p w14:paraId="10C307B0" w14:textId="77777777" w:rsidR="003805D5" w:rsidRDefault="003805D5" w:rsidP="446CA9D4">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p>
    <w:p w14:paraId="250AA42F" w14:textId="77777777" w:rsidR="00AF77B7" w:rsidRDefault="00AF77B7" w:rsidP="3307A059">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p>
    <w:p w14:paraId="24497039" w14:textId="77777777" w:rsidR="00AF77B7" w:rsidRDefault="00AF77B7" w:rsidP="3307A059">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trike/>
          <w:sz w:val="24"/>
          <w:szCs w:val="24"/>
        </w:rPr>
        <w:sectPr w:rsidR="00AF77B7" w:rsidSect="008026CE">
          <w:pgSz w:w="11909" w:h="16834"/>
          <w:pgMar w:top="1440" w:right="1440" w:bottom="1440" w:left="1440" w:header="720" w:footer="720" w:gutter="0"/>
          <w:pgNumType w:start="1"/>
          <w:cols w:space="708"/>
        </w:sectPr>
      </w:pPr>
    </w:p>
    <w:p w14:paraId="306309AF"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u w:val="single"/>
        </w:rPr>
      </w:pPr>
      <w:r w:rsidRPr="446CA9D4">
        <w:rPr>
          <w:rFonts w:ascii="Times New Roman" w:eastAsia="Times New Roman" w:hAnsi="Times New Roman" w:cs="Times New Roman"/>
          <w:sz w:val="24"/>
          <w:szCs w:val="24"/>
          <w:u w:val="single"/>
        </w:rPr>
        <w:lastRenderedPageBreak/>
        <w:t>Kavandatud tegevused ja oodatud tulemused:</w:t>
      </w:r>
    </w:p>
    <w:p w14:paraId="62774348" w14:textId="45B4239D" w:rsidR="446CA9D4" w:rsidDel="00F24FAA" w:rsidRDefault="446CA9D4" w:rsidP="446CA9D4">
      <w:pPr>
        <w:pBdr>
          <w:top w:val="none" w:sz="0" w:space="0" w:color="000000"/>
          <w:left w:val="none" w:sz="0" w:space="0" w:color="000000"/>
          <w:bottom w:val="none" w:sz="0" w:space="0" w:color="000000"/>
          <w:right w:val="none" w:sz="0" w:space="0" w:color="000000"/>
          <w:between w:val="none" w:sz="0" w:space="0" w:color="000000"/>
        </w:pBdr>
        <w:spacing w:line="240" w:lineRule="auto"/>
        <w:jc w:val="both"/>
        <w:rPr>
          <w:del w:id="0" w:author="Marek Väljari" w:date="2024-02-21T09:29:00Z"/>
          <w:rFonts w:ascii="Times New Roman" w:eastAsia="Times New Roman" w:hAnsi="Times New Roman" w:cs="Times New Roman"/>
          <w:sz w:val="24"/>
          <w:szCs w:val="24"/>
          <w:u w:val="single"/>
        </w:rPr>
      </w:pPr>
    </w:p>
    <w:tbl>
      <w:tblPr>
        <w:tblW w:w="139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670"/>
        <w:gridCol w:w="7950"/>
        <w:gridCol w:w="3330"/>
      </w:tblGrid>
      <w:tr w:rsidR="003805D5" w14:paraId="6D68E52D" w14:textId="77777777" w:rsidTr="263E03E3">
        <w:trPr>
          <w:tblHeader/>
        </w:trPr>
        <w:tc>
          <w:tcPr>
            <w:tcW w:w="2670" w:type="dxa"/>
            <w:shd w:val="clear" w:color="auto" w:fill="EFEFEF"/>
            <w:tcMar>
              <w:top w:w="100" w:type="dxa"/>
              <w:left w:w="100" w:type="dxa"/>
              <w:bottom w:w="100" w:type="dxa"/>
              <w:right w:w="100" w:type="dxa"/>
            </w:tcMar>
          </w:tcPr>
          <w:p w14:paraId="145D10A7" w14:textId="77777777" w:rsidR="003805D5" w:rsidRDefault="00866341">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Eesmärk</w:t>
            </w:r>
          </w:p>
        </w:tc>
        <w:tc>
          <w:tcPr>
            <w:tcW w:w="7950" w:type="dxa"/>
            <w:shd w:val="clear" w:color="auto" w:fill="EFEFEF"/>
            <w:tcMar>
              <w:top w:w="100" w:type="dxa"/>
              <w:left w:w="100" w:type="dxa"/>
              <w:bottom w:w="100" w:type="dxa"/>
              <w:right w:w="100" w:type="dxa"/>
            </w:tcMar>
          </w:tcPr>
          <w:p w14:paraId="515494EF" w14:textId="77777777" w:rsidR="003805D5" w:rsidRDefault="00866341">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Tegevus</w:t>
            </w:r>
          </w:p>
        </w:tc>
        <w:tc>
          <w:tcPr>
            <w:tcW w:w="3330" w:type="dxa"/>
            <w:shd w:val="clear" w:color="auto" w:fill="EFEFEF"/>
            <w:tcMar>
              <w:top w:w="100" w:type="dxa"/>
              <w:left w:w="100" w:type="dxa"/>
              <w:bottom w:w="100" w:type="dxa"/>
              <w:right w:w="100" w:type="dxa"/>
            </w:tcMar>
          </w:tcPr>
          <w:p w14:paraId="34E26C7E" w14:textId="77777777" w:rsidR="003805D5" w:rsidRDefault="00866341">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Tulemus</w:t>
            </w:r>
          </w:p>
        </w:tc>
      </w:tr>
      <w:tr w:rsidR="003805D5" w14:paraId="45B166CE" w14:textId="77777777" w:rsidTr="263E03E3">
        <w:trPr>
          <w:tblHeader/>
        </w:trPr>
        <w:tc>
          <w:tcPr>
            <w:tcW w:w="2670" w:type="dxa"/>
            <w:shd w:val="clear" w:color="auto" w:fill="auto"/>
            <w:tcMar>
              <w:top w:w="100" w:type="dxa"/>
              <w:left w:w="100" w:type="dxa"/>
              <w:bottom w:w="100" w:type="dxa"/>
              <w:right w:w="100" w:type="dxa"/>
            </w:tcMar>
          </w:tcPr>
          <w:p w14:paraId="6C2CF385" w14:textId="77777777" w:rsidR="003805D5" w:rsidRDefault="00866341" w:rsidP="446CA9D4">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 xml:space="preserve">Uute naabrivalve sektorite arv kasvab </w:t>
            </w:r>
            <w:r w:rsidR="18B7A35C" w:rsidRPr="446CA9D4">
              <w:rPr>
                <w:rFonts w:ascii="Times New Roman" w:eastAsia="Times New Roman" w:hAnsi="Times New Roman" w:cs="Times New Roman"/>
                <w:sz w:val="24"/>
                <w:szCs w:val="24"/>
              </w:rPr>
              <w:t>8</w:t>
            </w:r>
            <w:r w:rsidRPr="446CA9D4">
              <w:rPr>
                <w:rFonts w:ascii="Times New Roman" w:eastAsia="Times New Roman" w:hAnsi="Times New Roman" w:cs="Times New Roman"/>
                <w:sz w:val="24"/>
                <w:szCs w:val="24"/>
              </w:rPr>
              <w:t xml:space="preserve"> võrra, mis hõlmab </w:t>
            </w:r>
            <w:r w:rsidR="19E75658" w:rsidRPr="446CA9D4">
              <w:rPr>
                <w:rFonts w:ascii="Times New Roman" w:eastAsia="Times New Roman" w:hAnsi="Times New Roman" w:cs="Times New Roman"/>
                <w:sz w:val="24"/>
                <w:szCs w:val="24"/>
              </w:rPr>
              <w:t>80</w:t>
            </w:r>
            <w:r w:rsidR="7C1A2D41" w:rsidRPr="446CA9D4">
              <w:rPr>
                <w:rFonts w:ascii="Times New Roman" w:eastAsia="Times New Roman" w:hAnsi="Times New Roman" w:cs="Times New Roman"/>
                <w:sz w:val="24"/>
                <w:szCs w:val="24"/>
              </w:rPr>
              <w:t xml:space="preserve"> </w:t>
            </w:r>
            <w:r w:rsidRPr="446CA9D4">
              <w:rPr>
                <w:rFonts w:ascii="Times New Roman" w:eastAsia="Times New Roman" w:hAnsi="Times New Roman" w:cs="Times New Roman"/>
                <w:sz w:val="24"/>
                <w:szCs w:val="24"/>
              </w:rPr>
              <w:t>majapidamist.</w:t>
            </w:r>
          </w:p>
        </w:tc>
        <w:tc>
          <w:tcPr>
            <w:tcW w:w="7950" w:type="dxa"/>
            <w:shd w:val="clear" w:color="auto" w:fill="auto"/>
            <w:tcMar>
              <w:top w:w="100" w:type="dxa"/>
              <w:left w:w="100" w:type="dxa"/>
              <w:bottom w:w="100" w:type="dxa"/>
              <w:right w:w="100" w:type="dxa"/>
            </w:tcMar>
          </w:tcPr>
          <w:p w14:paraId="13871F0B" w14:textId="77777777" w:rsidR="003805D5" w:rsidRDefault="00866341">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Teavitustöö</w:t>
            </w:r>
          </w:p>
          <w:p w14:paraId="41BEA7DC" w14:textId="77777777" w:rsidR="003805D5" w:rsidRDefault="00866341">
            <w:pPr>
              <w:numPr>
                <w:ilvl w:val="1"/>
                <w:numId w:val="5"/>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Teabematerjalide koostamine, trükkimine ja levitamine, et jagada informatsiooni naabrivalve liikumise kohta. Kogukondade turvalisust puudutavate, sh uute naabrivalve sektorite loomist kajastavate uudiste edastamine avalikkusele läbi ühingu meediaplatvormide. </w:t>
            </w:r>
          </w:p>
          <w:p w14:paraId="4A3A8BF9" w14:textId="77777777" w:rsidR="00866341" w:rsidRDefault="76A63410" w:rsidP="446CA9D4">
            <w:pPr>
              <w:numPr>
                <w:ilvl w:val="1"/>
                <w:numId w:val="5"/>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Meediaplaani koostamiseks ettevalmistuste tegemine. Meediaplaani k</w:t>
            </w:r>
            <w:r w:rsidR="46B0EE89" w:rsidRPr="446CA9D4">
              <w:rPr>
                <w:rFonts w:ascii="Times New Roman" w:eastAsia="Times New Roman" w:hAnsi="Times New Roman" w:cs="Times New Roman"/>
                <w:sz w:val="24"/>
                <w:szCs w:val="24"/>
              </w:rPr>
              <w:t xml:space="preserve">oostamise </w:t>
            </w:r>
            <w:r w:rsidRPr="446CA9D4">
              <w:rPr>
                <w:rFonts w:ascii="Times New Roman" w:eastAsia="Times New Roman" w:hAnsi="Times New Roman" w:cs="Times New Roman"/>
                <w:sz w:val="24"/>
                <w:szCs w:val="24"/>
              </w:rPr>
              <w:t xml:space="preserve">eesmärk on </w:t>
            </w:r>
            <w:r w:rsidR="452DAB27" w:rsidRPr="446CA9D4">
              <w:rPr>
                <w:rFonts w:ascii="Times New Roman" w:eastAsia="Times New Roman" w:hAnsi="Times New Roman" w:cs="Times New Roman"/>
                <w:sz w:val="24"/>
                <w:szCs w:val="24"/>
              </w:rPr>
              <w:t xml:space="preserve">Naabrivalve nähtavuse tõstmine, mis toetaks uute </w:t>
            </w:r>
            <w:r w:rsidR="7A0A92F6" w:rsidRPr="446CA9D4">
              <w:rPr>
                <w:rFonts w:ascii="Times New Roman" w:eastAsia="Times New Roman" w:hAnsi="Times New Roman" w:cs="Times New Roman"/>
                <w:sz w:val="24"/>
                <w:szCs w:val="24"/>
              </w:rPr>
              <w:t>sektorite l</w:t>
            </w:r>
            <w:r w:rsidR="17C5A578" w:rsidRPr="446CA9D4">
              <w:rPr>
                <w:rFonts w:ascii="Times New Roman" w:eastAsia="Times New Roman" w:hAnsi="Times New Roman" w:cs="Times New Roman"/>
                <w:sz w:val="24"/>
                <w:szCs w:val="24"/>
              </w:rPr>
              <w:t>iitumist</w:t>
            </w:r>
          </w:p>
          <w:p w14:paraId="43189C42" w14:textId="77777777" w:rsidR="003805D5" w:rsidRDefault="00866341">
            <w:pPr>
              <w:numPr>
                <w:ilvl w:val="1"/>
                <w:numId w:val="5"/>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 xml:space="preserve">Osalemine partnerite (politsei, pääste, </w:t>
            </w:r>
            <w:proofErr w:type="spellStart"/>
            <w:r w:rsidRPr="3859DF74">
              <w:rPr>
                <w:rFonts w:ascii="Times New Roman" w:eastAsia="Times New Roman" w:hAnsi="Times New Roman" w:cs="Times New Roman"/>
                <w:sz w:val="24"/>
                <w:szCs w:val="24"/>
              </w:rPr>
              <w:t>KOVid</w:t>
            </w:r>
            <w:proofErr w:type="spellEnd"/>
            <w:r w:rsidRPr="3859DF74">
              <w:rPr>
                <w:rFonts w:ascii="Times New Roman" w:eastAsia="Times New Roman" w:hAnsi="Times New Roman" w:cs="Times New Roman"/>
                <w:sz w:val="24"/>
                <w:szCs w:val="24"/>
              </w:rPr>
              <w:t>, MTÜd) korraldatud infopäevadel, seminaridel ja teistel üritustel jagamaks infot naabrivalve liikumise kohta. Aasta jooksul prognoosime osalemist vähemalt 5 üritusel.</w:t>
            </w:r>
          </w:p>
          <w:p w14:paraId="222F70C9" w14:textId="77777777" w:rsidR="003805D5" w:rsidRDefault="00866341">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Uute NV sektorite lepingute ettevalmistamine ja allkirjastamine.</w:t>
            </w:r>
          </w:p>
        </w:tc>
        <w:tc>
          <w:tcPr>
            <w:tcW w:w="3330" w:type="dxa"/>
            <w:shd w:val="clear" w:color="auto" w:fill="auto"/>
            <w:tcMar>
              <w:top w:w="100" w:type="dxa"/>
              <w:left w:w="100" w:type="dxa"/>
              <w:bottom w:w="100" w:type="dxa"/>
              <w:right w:w="100" w:type="dxa"/>
            </w:tcMar>
          </w:tcPr>
          <w:p w14:paraId="11069C93" w14:textId="77777777" w:rsidR="003805D5" w:rsidRDefault="00866341" w:rsidP="3859DF7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 xml:space="preserve">Loodud on </w:t>
            </w:r>
            <w:r w:rsidR="79566A75" w:rsidRPr="3859DF74">
              <w:rPr>
                <w:rFonts w:ascii="Times New Roman" w:eastAsia="Times New Roman" w:hAnsi="Times New Roman" w:cs="Times New Roman"/>
                <w:sz w:val="24"/>
                <w:szCs w:val="24"/>
              </w:rPr>
              <w:t>8</w:t>
            </w:r>
            <w:r w:rsidRPr="3859DF74">
              <w:rPr>
                <w:rFonts w:ascii="Times New Roman" w:eastAsia="Times New Roman" w:hAnsi="Times New Roman" w:cs="Times New Roman"/>
                <w:sz w:val="24"/>
                <w:szCs w:val="24"/>
              </w:rPr>
              <w:t xml:space="preserve"> uut naabrivalve sektorit, kuhu on kaasatud</w:t>
            </w:r>
            <w:r w:rsidR="636A0B4C" w:rsidRPr="3859DF74">
              <w:rPr>
                <w:rFonts w:ascii="Times New Roman" w:eastAsia="Times New Roman" w:hAnsi="Times New Roman" w:cs="Times New Roman"/>
                <w:sz w:val="24"/>
                <w:szCs w:val="24"/>
              </w:rPr>
              <w:t xml:space="preserve"> </w:t>
            </w:r>
            <w:r w:rsidR="56BDAE78" w:rsidRPr="3859DF74">
              <w:rPr>
                <w:rFonts w:ascii="Times New Roman" w:eastAsia="Times New Roman" w:hAnsi="Times New Roman" w:cs="Times New Roman"/>
                <w:sz w:val="24"/>
                <w:szCs w:val="24"/>
              </w:rPr>
              <w:t>8</w:t>
            </w:r>
            <w:r w:rsidR="636A0B4C" w:rsidRPr="3859DF74">
              <w:rPr>
                <w:rFonts w:ascii="Times New Roman" w:eastAsia="Times New Roman" w:hAnsi="Times New Roman" w:cs="Times New Roman"/>
                <w:sz w:val="24"/>
                <w:szCs w:val="24"/>
              </w:rPr>
              <w:t>0</w:t>
            </w:r>
            <w:r w:rsidRPr="3859DF74">
              <w:rPr>
                <w:rFonts w:ascii="Times New Roman" w:eastAsia="Times New Roman" w:hAnsi="Times New Roman" w:cs="Times New Roman"/>
                <w:sz w:val="24"/>
                <w:szCs w:val="24"/>
              </w:rPr>
              <w:t xml:space="preserve"> majapidamist.</w:t>
            </w:r>
          </w:p>
        </w:tc>
      </w:tr>
      <w:tr w:rsidR="003805D5" w14:paraId="448CFC05" w14:textId="77777777" w:rsidTr="263E03E3">
        <w:trPr>
          <w:tblHeader/>
        </w:trPr>
        <w:tc>
          <w:tcPr>
            <w:tcW w:w="2670" w:type="dxa"/>
            <w:shd w:val="clear" w:color="auto" w:fill="auto"/>
            <w:tcMar>
              <w:top w:w="100" w:type="dxa"/>
              <w:left w:w="100" w:type="dxa"/>
              <w:bottom w:w="100" w:type="dxa"/>
              <w:right w:w="100" w:type="dxa"/>
            </w:tcMar>
          </w:tcPr>
          <w:p w14:paraId="41C1B78A"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Idapiiri aladele uute naabrivalve sektorite loomine.</w:t>
            </w:r>
          </w:p>
        </w:tc>
        <w:tc>
          <w:tcPr>
            <w:tcW w:w="7950" w:type="dxa"/>
            <w:shd w:val="clear" w:color="auto" w:fill="auto"/>
            <w:tcMar>
              <w:top w:w="100" w:type="dxa"/>
              <w:left w:w="100" w:type="dxa"/>
              <w:bottom w:w="100" w:type="dxa"/>
              <w:right w:w="100" w:type="dxa"/>
            </w:tcMar>
          </w:tcPr>
          <w:p w14:paraId="3FAB06A5" w14:textId="77777777" w:rsidR="003805D5" w:rsidRDefault="00866341" w:rsidP="3859DF74">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Kavandame teavitustööd idapiiri äärsetel aladel, mille tulemusel ⅓ uutest naabrivalve sektoritest loome nendesse piirkondadesse.</w:t>
            </w:r>
          </w:p>
        </w:tc>
        <w:tc>
          <w:tcPr>
            <w:tcW w:w="3330" w:type="dxa"/>
            <w:shd w:val="clear" w:color="auto" w:fill="auto"/>
            <w:tcMar>
              <w:top w:w="100" w:type="dxa"/>
              <w:left w:w="100" w:type="dxa"/>
              <w:bottom w:w="100" w:type="dxa"/>
              <w:right w:w="100" w:type="dxa"/>
            </w:tcMar>
          </w:tcPr>
          <w:p w14:paraId="1F2AB5CB" w14:textId="77777777" w:rsidR="003805D5" w:rsidRDefault="00866341" w:rsidP="6FB6717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6FB67178">
              <w:rPr>
                <w:rFonts w:ascii="Times New Roman" w:eastAsia="Times New Roman" w:hAnsi="Times New Roman" w:cs="Times New Roman"/>
                <w:sz w:val="24"/>
                <w:szCs w:val="24"/>
              </w:rPr>
              <w:t>⅓ uutest naabrivalve sektoritest on loodud idapiiri äärsetele aladele.</w:t>
            </w:r>
          </w:p>
        </w:tc>
      </w:tr>
      <w:tr w:rsidR="003805D5" w14:paraId="31EBCFCF" w14:textId="77777777" w:rsidTr="263E03E3">
        <w:trPr>
          <w:tblHeader/>
        </w:trPr>
        <w:tc>
          <w:tcPr>
            <w:tcW w:w="2670" w:type="dxa"/>
            <w:shd w:val="clear" w:color="auto" w:fill="auto"/>
            <w:tcMar>
              <w:top w:w="100" w:type="dxa"/>
              <w:left w:w="100" w:type="dxa"/>
              <w:bottom w:w="100" w:type="dxa"/>
              <w:right w:w="100" w:type="dxa"/>
            </w:tcMar>
          </w:tcPr>
          <w:p w14:paraId="6FAD2C65"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Olemasolevate naabrivalve sektorite toimimine.</w:t>
            </w:r>
          </w:p>
        </w:tc>
        <w:tc>
          <w:tcPr>
            <w:tcW w:w="7950" w:type="dxa"/>
            <w:shd w:val="clear" w:color="auto" w:fill="auto"/>
            <w:tcMar>
              <w:top w:w="100" w:type="dxa"/>
              <w:left w:w="100" w:type="dxa"/>
              <w:bottom w:w="100" w:type="dxa"/>
              <w:right w:w="100" w:type="dxa"/>
            </w:tcMar>
          </w:tcPr>
          <w:p w14:paraId="618D2410" w14:textId="77777777" w:rsidR="003805D5" w:rsidRDefault="00866341" w:rsidP="3859DF74">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 xml:space="preserve">Kõikide </w:t>
            </w:r>
            <w:r w:rsidR="660646F4" w:rsidRPr="3859DF74">
              <w:rPr>
                <w:rFonts w:ascii="Times New Roman" w:eastAsia="Times New Roman" w:hAnsi="Times New Roman" w:cs="Times New Roman"/>
                <w:sz w:val="24"/>
                <w:szCs w:val="24"/>
              </w:rPr>
              <w:t>E</w:t>
            </w:r>
            <w:r w:rsidRPr="3859DF74">
              <w:rPr>
                <w:rFonts w:ascii="Times New Roman" w:eastAsia="Times New Roman" w:hAnsi="Times New Roman" w:cs="Times New Roman"/>
                <w:sz w:val="24"/>
                <w:szCs w:val="24"/>
              </w:rPr>
              <w:t xml:space="preserve">NV sektorite vanematega võetakse aasta jooksul vähemalt ühe korra ühendust. </w:t>
            </w:r>
          </w:p>
          <w:p w14:paraId="7EAD5FF0" w14:textId="77777777" w:rsidR="003805D5" w:rsidRDefault="51A1B433" w:rsidP="3859DF74">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E</w:t>
            </w:r>
            <w:r w:rsidR="00866341" w:rsidRPr="3859DF74">
              <w:rPr>
                <w:rFonts w:ascii="Times New Roman" w:eastAsia="Times New Roman" w:hAnsi="Times New Roman" w:cs="Times New Roman"/>
                <w:sz w:val="24"/>
                <w:szCs w:val="24"/>
              </w:rPr>
              <w:t xml:space="preserve">NV sektorite kontaktandmete uuendamine, </w:t>
            </w:r>
            <w:r w:rsidR="5C3C529F" w:rsidRPr="3859DF74">
              <w:rPr>
                <w:rFonts w:ascii="Times New Roman" w:eastAsia="Times New Roman" w:hAnsi="Times New Roman" w:cs="Times New Roman"/>
                <w:sz w:val="24"/>
                <w:szCs w:val="24"/>
              </w:rPr>
              <w:t>vastavalt sektorivanematelt saadud informatsioonile</w:t>
            </w:r>
            <w:r w:rsidR="00866341" w:rsidRPr="3859DF74">
              <w:rPr>
                <w:rFonts w:ascii="Times New Roman" w:eastAsia="Times New Roman" w:hAnsi="Times New Roman" w:cs="Times New Roman"/>
                <w:sz w:val="24"/>
                <w:szCs w:val="24"/>
              </w:rPr>
              <w:t>.</w:t>
            </w:r>
          </w:p>
          <w:p w14:paraId="5C466A21" w14:textId="77777777" w:rsidR="003805D5" w:rsidRDefault="775F079C" w:rsidP="3859DF74">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E</w:t>
            </w:r>
            <w:r w:rsidR="00866341" w:rsidRPr="3859DF74">
              <w:rPr>
                <w:rFonts w:ascii="Times New Roman" w:eastAsia="Times New Roman" w:hAnsi="Times New Roman" w:cs="Times New Roman"/>
                <w:sz w:val="24"/>
                <w:szCs w:val="24"/>
              </w:rPr>
              <w:t xml:space="preserve">NV plakatite uuendamine, ca 20 plakatit (pleekinud või aja jooksul katki läinud) </w:t>
            </w:r>
          </w:p>
          <w:p w14:paraId="14625C37" w14:textId="1FC0E23E" w:rsidR="003805D5" w:rsidRDefault="00866341" w:rsidP="446CA9D4">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NV sektorites</w:t>
            </w:r>
            <w:r w:rsidR="004B572D">
              <w:rPr>
                <w:rFonts w:ascii="Times New Roman" w:eastAsia="Times New Roman" w:hAnsi="Times New Roman" w:cs="Times New Roman"/>
                <w:sz w:val="24"/>
                <w:szCs w:val="24"/>
              </w:rPr>
              <w:t xml:space="preserve"> probleemide lahendamine ja nende vältimiseks</w:t>
            </w:r>
            <w:r w:rsidRPr="446CA9D4">
              <w:rPr>
                <w:rFonts w:ascii="Times New Roman" w:eastAsia="Times New Roman" w:hAnsi="Times New Roman" w:cs="Times New Roman"/>
                <w:sz w:val="24"/>
                <w:szCs w:val="24"/>
              </w:rPr>
              <w:t xml:space="preserve"> </w:t>
            </w:r>
            <w:r w:rsidR="6B3CE92C" w:rsidRPr="446CA9D4">
              <w:rPr>
                <w:rFonts w:ascii="Times New Roman" w:eastAsia="Times New Roman" w:hAnsi="Times New Roman" w:cs="Times New Roman"/>
                <w:sz w:val="24"/>
                <w:szCs w:val="24"/>
              </w:rPr>
              <w:t>ennetusmeetmete rakendam</w:t>
            </w:r>
            <w:r w:rsidR="004B572D">
              <w:rPr>
                <w:rFonts w:ascii="Times New Roman" w:eastAsia="Times New Roman" w:hAnsi="Times New Roman" w:cs="Times New Roman"/>
                <w:sz w:val="24"/>
                <w:szCs w:val="24"/>
              </w:rPr>
              <w:t>i</w:t>
            </w:r>
            <w:r w:rsidR="6B3CE92C" w:rsidRPr="446CA9D4">
              <w:rPr>
                <w:rFonts w:ascii="Times New Roman" w:eastAsia="Times New Roman" w:hAnsi="Times New Roman" w:cs="Times New Roman"/>
                <w:sz w:val="24"/>
                <w:szCs w:val="24"/>
              </w:rPr>
              <w:t xml:space="preserve">ne: </w:t>
            </w:r>
          </w:p>
          <w:p w14:paraId="1C7876DC" w14:textId="77777777" w:rsidR="003805D5" w:rsidRDefault="480EEF2A" w:rsidP="3859DF74">
            <w:pPr>
              <w:numPr>
                <w:ilvl w:val="1"/>
                <w:numId w:val="2"/>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Piirkonda tähistavad plakatid oleks terved ja visuaalselt korras</w:t>
            </w:r>
            <w:r w:rsidR="429B5392" w:rsidRPr="3859DF74">
              <w:rPr>
                <w:rFonts w:ascii="Times New Roman" w:eastAsia="Times New Roman" w:hAnsi="Times New Roman" w:cs="Times New Roman"/>
                <w:sz w:val="24"/>
                <w:szCs w:val="24"/>
              </w:rPr>
              <w:t>.</w:t>
            </w:r>
          </w:p>
          <w:p w14:paraId="54749755" w14:textId="77777777" w:rsidR="003805D5" w:rsidRDefault="480EEF2A" w:rsidP="3859DF74">
            <w:pPr>
              <w:numPr>
                <w:ilvl w:val="1"/>
                <w:numId w:val="2"/>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Liikmete nimekirjade ajakohastamine</w:t>
            </w:r>
            <w:r w:rsidR="429B5392" w:rsidRPr="3859DF74">
              <w:rPr>
                <w:rFonts w:ascii="Times New Roman" w:eastAsia="Times New Roman" w:hAnsi="Times New Roman" w:cs="Times New Roman"/>
                <w:sz w:val="24"/>
                <w:szCs w:val="24"/>
              </w:rPr>
              <w:t>.</w:t>
            </w:r>
          </w:p>
          <w:p w14:paraId="17DE87AD" w14:textId="77777777" w:rsidR="003805D5" w:rsidRDefault="480EEF2A" w:rsidP="3859DF74">
            <w:pPr>
              <w:numPr>
                <w:ilvl w:val="1"/>
                <w:numId w:val="2"/>
              </w:num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Teavitustöö ennetusmeetmetest ja turvalise elukeskkonna loomise võimal</w:t>
            </w:r>
            <w:r w:rsidR="39AF18C3" w:rsidRPr="3859DF74">
              <w:rPr>
                <w:rFonts w:ascii="Times New Roman" w:eastAsia="Times New Roman" w:hAnsi="Times New Roman" w:cs="Times New Roman"/>
                <w:sz w:val="24"/>
                <w:szCs w:val="24"/>
              </w:rPr>
              <w:t xml:space="preserve">ustest. </w:t>
            </w:r>
          </w:p>
        </w:tc>
        <w:tc>
          <w:tcPr>
            <w:tcW w:w="3330" w:type="dxa"/>
            <w:shd w:val="clear" w:color="auto" w:fill="auto"/>
            <w:tcMar>
              <w:top w:w="100" w:type="dxa"/>
              <w:left w:w="100" w:type="dxa"/>
              <w:bottom w:w="100" w:type="dxa"/>
              <w:right w:w="100" w:type="dxa"/>
            </w:tcMar>
          </w:tcPr>
          <w:p w14:paraId="4F07AB9F" w14:textId="77777777" w:rsidR="003805D5" w:rsidRDefault="0086634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Kõikide naabrivalve sektorivanematega on vähemalt kord aastas ühendust võetud ja vestluste tulemused sisestatud infosüsteemi. Kontaktandmed on uuendatud.</w:t>
            </w:r>
          </w:p>
          <w:p w14:paraId="744FE04E" w14:textId="77777777" w:rsidR="003805D5" w:rsidRDefault="0086634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Plakatite uuendamine vastavalt sektoritega kokkuleppel on läbi viidud.</w:t>
            </w:r>
          </w:p>
          <w:p w14:paraId="375CFF9B" w14:textId="77777777" w:rsidR="003805D5" w:rsidRDefault="00866341" w:rsidP="4CE40ED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4CE40ED7">
              <w:rPr>
                <w:rFonts w:ascii="Times New Roman" w:eastAsia="Times New Roman" w:hAnsi="Times New Roman" w:cs="Times New Roman"/>
                <w:sz w:val="24"/>
                <w:szCs w:val="24"/>
              </w:rPr>
              <w:t>Sektori</w:t>
            </w:r>
            <w:r w:rsidR="59E4092C" w:rsidRPr="4CE40ED7">
              <w:rPr>
                <w:rFonts w:ascii="Times New Roman" w:eastAsia="Times New Roman" w:hAnsi="Times New Roman" w:cs="Times New Roman"/>
                <w:sz w:val="24"/>
                <w:szCs w:val="24"/>
              </w:rPr>
              <w:t>d</w:t>
            </w:r>
            <w:r w:rsidRPr="4CE40ED7">
              <w:rPr>
                <w:rFonts w:ascii="Times New Roman" w:eastAsia="Times New Roman" w:hAnsi="Times New Roman" w:cs="Times New Roman"/>
                <w:sz w:val="24"/>
                <w:szCs w:val="24"/>
              </w:rPr>
              <w:t xml:space="preserve"> </w:t>
            </w:r>
            <w:r w:rsidR="76B883E1" w:rsidRPr="4CE40ED7">
              <w:rPr>
                <w:rFonts w:ascii="Times New Roman" w:eastAsia="Times New Roman" w:hAnsi="Times New Roman" w:cs="Times New Roman"/>
                <w:sz w:val="24"/>
                <w:szCs w:val="24"/>
              </w:rPr>
              <w:t>r</w:t>
            </w:r>
            <w:r w:rsidR="03D046ED" w:rsidRPr="4CE40ED7">
              <w:rPr>
                <w:rFonts w:ascii="Times New Roman" w:eastAsia="Times New Roman" w:hAnsi="Times New Roman" w:cs="Times New Roman"/>
                <w:sz w:val="24"/>
                <w:szCs w:val="24"/>
              </w:rPr>
              <w:t>akendatud ennetusmeetmeid</w:t>
            </w:r>
            <w:r w:rsidR="4A68156B" w:rsidRPr="4CE40ED7">
              <w:rPr>
                <w:rFonts w:ascii="Times New Roman" w:eastAsia="Times New Roman" w:hAnsi="Times New Roman" w:cs="Times New Roman"/>
                <w:sz w:val="24"/>
                <w:szCs w:val="24"/>
              </w:rPr>
              <w:t xml:space="preserve"> elukeskkonna turvalisemaks muutmisel</w:t>
            </w:r>
            <w:r w:rsidRPr="4CE40ED7">
              <w:rPr>
                <w:rFonts w:ascii="Times New Roman" w:eastAsia="Times New Roman" w:hAnsi="Times New Roman" w:cs="Times New Roman"/>
                <w:sz w:val="24"/>
                <w:szCs w:val="24"/>
              </w:rPr>
              <w:t xml:space="preserve">. </w:t>
            </w:r>
          </w:p>
          <w:p w14:paraId="05C6AD1C" w14:textId="77777777" w:rsidR="003805D5" w:rsidRDefault="003805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3805D5" w14:paraId="32EB3643" w14:textId="77777777" w:rsidTr="263E03E3">
        <w:tc>
          <w:tcPr>
            <w:tcW w:w="2670" w:type="dxa"/>
            <w:shd w:val="clear" w:color="auto" w:fill="auto"/>
            <w:tcMar>
              <w:top w:w="100" w:type="dxa"/>
              <w:left w:w="100" w:type="dxa"/>
              <w:bottom w:w="100" w:type="dxa"/>
              <w:right w:w="100" w:type="dxa"/>
            </w:tcMar>
          </w:tcPr>
          <w:p w14:paraId="3E8FFA5C" w14:textId="77777777" w:rsidR="003805D5" w:rsidRDefault="0086634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Tõsta ühinguga liitunud kogukondade teadlikkust  elanikkonnakaitse meetmetest.</w:t>
            </w:r>
          </w:p>
        </w:tc>
        <w:tc>
          <w:tcPr>
            <w:tcW w:w="7950" w:type="dxa"/>
            <w:shd w:val="clear" w:color="auto" w:fill="auto"/>
            <w:tcMar>
              <w:top w:w="100" w:type="dxa"/>
              <w:left w:w="100" w:type="dxa"/>
              <w:bottom w:w="100" w:type="dxa"/>
              <w:right w:w="100" w:type="dxa"/>
            </w:tcMar>
          </w:tcPr>
          <w:p w14:paraId="3484842C" w14:textId="77777777" w:rsidR="003805D5" w:rsidRDefault="00866341">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Kogukondadele elanikkonna kaitse temaatika tutvustamine oma meediakanalite kaudu.</w:t>
            </w:r>
          </w:p>
          <w:p w14:paraId="5ACF6346" w14:textId="77777777" w:rsidR="003805D5" w:rsidRDefault="00866341" w:rsidP="446CA9D4">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 xml:space="preserve">Viime läbi </w:t>
            </w:r>
            <w:r w:rsidR="4180C8DE" w:rsidRPr="446CA9D4">
              <w:rPr>
                <w:rFonts w:ascii="Times New Roman" w:eastAsia="Times New Roman" w:hAnsi="Times New Roman" w:cs="Times New Roman"/>
                <w:sz w:val="24"/>
                <w:szCs w:val="24"/>
              </w:rPr>
              <w:t xml:space="preserve">6 </w:t>
            </w:r>
            <w:r w:rsidRPr="446CA9D4">
              <w:rPr>
                <w:rFonts w:ascii="Times New Roman" w:eastAsia="Times New Roman" w:hAnsi="Times New Roman" w:cs="Times New Roman"/>
                <w:sz w:val="24"/>
                <w:szCs w:val="24"/>
              </w:rPr>
              <w:t>õppus</w:t>
            </w:r>
            <w:r w:rsidR="69B664F5" w:rsidRPr="446CA9D4">
              <w:rPr>
                <w:rFonts w:ascii="Times New Roman" w:eastAsia="Times New Roman" w:hAnsi="Times New Roman" w:cs="Times New Roman"/>
                <w:sz w:val="24"/>
                <w:szCs w:val="24"/>
              </w:rPr>
              <w:t>t</w:t>
            </w:r>
            <w:r w:rsidRPr="446CA9D4">
              <w:rPr>
                <w:rFonts w:ascii="Times New Roman" w:eastAsia="Times New Roman" w:hAnsi="Times New Roman" w:cs="Times New Roman"/>
                <w:sz w:val="24"/>
                <w:szCs w:val="24"/>
              </w:rPr>
              <w:t xml:space="preserve"> - ühing valmistab ette ja viib läbi elanikkonnakaitse õppuse. Eesmärk on kaardistada ja analüüsida elanike valmisolekut akuutseks kriisiks ja kindlaks teha, missugust tuge vajavad elanikud valmisoleku tõstmiseks. Ametkondade tasandil on selliseid õppuseid läbi viidud, elanikkonna tasandil </w:t>
            </w:r>
            <w:r w:rsidR="269C2667" w:rsidRPr="446CA9D4">
              <w:rPr>
                <w:rFonts w:ascii="Times New Roman" w:eastAsia="Times New Roman" w:hAnsi="Times New Roman" w:cs="Times New Roman"/>
                <w:sz w:val="24"/>
                <w:szCs w:val="24"/>
              </w:rPr>
              <w:t>on selliseid õppus</w:t>
            </w:r>
            <w:r w:rsidR="09AEE664" w:rsidRPr="446CA9D4">
              <w:rPr>
                <w:rFonts w:ascii="Times New Roman" w:eastAsia="Times New Roman" w:hAnsi="Times New Roman" w:cs="Times New Roman"/>
                <w:sz w:val="24"/>
                <w:szCs w:val="24"/>
              </w:rPr>
              <w:t>ei</w:t>
            </w:r>
            <w:r w:rsidR="269C2667" w:rsidRPr="446CA9D4">
              <w:rPr>
                <w:rFonts w:ascii="Times New Roman" w:eastAsia="Times New Roman" w:hAnsi="Times New Roman" w:cs="Times New Roman"/>
                <w:sz w:val="24"/>
                <w:szCs w:val="24"/>
              </w:rPr>
              <w:t>d korraldatud vähe</w:t>
            </w:r>
            <w:r w:rsidRPr="446CA9D4">
              <w:rPr>
                <w:rFonts w:ascii="Times New Roman" w:eastAsia="Times New Roman" w:hAnsi="Times New Roman" w:cs="Times New Roman"/>
                <w:sz w:val="24"/>
                <w:szCs w:val="24"/>
              </w:rPr>
              <w:t xml:space="preserve">. </w:t>
            </w:r>
            <w:r w:rsidR="45E5D0BD" w:rsidRPr="446CA9D4">
              <w:rPr>
                <w:rFonts w:ascii="Times New Roman" w:eastAsia="Times New Roman" w:hAnsi="Times New Roman" w:cs="Times New Roman"/>
                <w:sz w:val="24"/>
                <w:szCs w:val="24"/>
              </w:rPr>
              <w:t>Õ</w:t>
            </w:r>
            <w:r w:rsidRPr="446CA9D4">
              <w:rPr>
                <w:rFonts w:ascii="Times New Roman" w:eastAsia="Times New Roman" w:hAnsi="Times New Roman" w:cs="Times New Roman"/>
                <w:sz w:val="24"/>
                <w:szCs w:val="24"/>
              </w:rPr>
              <w:t xml:space="preserve">ppuse raames </w:t>
            </w:r>
            <w:r w:rsidR="1CD12FC5" w:rsidRPr="446CA9D4">
              <w:rPr>
                <w:rFonts w:ascii="Times New Roman" w:eastAsia="Times New Roman" w:hAnsi="Times New Roman" w:cs="Times New Roman"/>
                <w:sz w:val="24"/>
                <w:szCs w:val="24"/>
              </w:rPr>
              <w:t xml:space="preserve">analüüsitakse </w:t>
            </w:r>
            <w:r w:rsidRPr="446CA9D4">
              <w:rPr>
                <w:rFonts w:ascii="Times New Roman" w:eastAsia="Times New Roman" w:hAnsi="Times New Roman" w:cs="Times New Roman"/>
                <w:sz w:val="24"/>
                <w:szCs w:val="24"/>
              </w:rPr>
              <w:t>ettevalmistatud stsenaarium</w:t>
            </w:r>
            <w:r w:rsidR="0C639967" w:rsidRPr="446CA9D4">
              <w:rPr>
                <w:rFonts w:ascii="Times New Roman" w:eastAsia="Times New Roman" w:hAnsi="Times New Roman" w:cs="Times New Roman"/>
                <w:sz w:val="24"/>
                <w:szCs w:val="24"/>
              </w:rPr>
              <w:t>i põhjal olukorda elukeskkonnas</w:t>
            </w:r>
            <w:r w:rsidRPr="446CA9D4">
              <w:rPr>
                <w:rFonts w:ascii="Times New Roman" w:eastAsia="Times New Roman" w:hAnsi="Times New Roman" w:cs="Times New Roman"/>
                <w:sz w:val="24"/>
                <w:szCs w:val="24"/>
              </w:rPr>
              <w:t>, et näha, kus on nõrgad kohad ja selgitada elanikele nende endi kohustusi ja vastutust, kui selline stsenaarium peaks realiseeruma.  Stsenaariumi valmistab ette ENV kaasates partnerid Päästeametist, Politsei- ja Piirivalveametist</w:t>
            </w:r>
            <w:r w:rsidR="16F1AF55" w:rsidRPr="446CA9D4">
              <w:rPr>
                <w:rFonts w:ascii="Times New Roman" w:eastAsia="Times New Roman" w:hAnsi="Times New Roman" w:cs="Times New Roman"/>
                <w:sz w:val="24"/>
                <w:szCs w:val="24"/>
              </w:rPr>
              <w:t xml:space="preserve">, aga ka võimalusel </w:t>
            </w:r>
            <w:proofErr w:type="spellStart"/>
            <w:r w:rsidR="16F1AF55" w:rsidRPr="446CA9D4">
              <w:rPr>
                <w:rFonts w:ascii="Times New Roman" w:eastAsia="Times New Roman" w:hAnsi="Times New Roman" w:cs="Times New Roman"/>
                <w:sz w:val="24"/>
                <w:szCs w:val="24"/>
              </w:rPr>
              <w:t>Naiskodukaitsest</w:t>
            </w:r>
            <w:proofErr w:type="spellEnd"/>
            <w:r w:rsidR="16F1AF55" w:rsidRPr="446CA9D4">
              <w:rPr>
                <w:rFonts w:ascii="Times New Roman" w:eastAsia="Times New Roman" w:hAnsi="Times New Roman" w:cs="Times New Roman"/>
                <w:sz w:val="24"/>
                <w:szCs w:val="24"/>
              </w:rPr>
              <w:t xml:space="preserve"> ja Punasest Ristist</w:t>
            </w:r>
            <w:r w:rsidRPr="446CA9D4">
              <w:rPr>
                <w:rFonts w:ascii="Times New Roman" w:eastAsia="Times New Roman" w:hAnsi="Times New Roman" w:cs="Times New Roman"/>
                <w:sz w:val="24"/>
                <w:szCs w:val="24"/>
              </w:rPr>
              <w:t xml:space="preserve">.  Õppust kajastame ENV infokanalites ning informeerime  meediat enne ja pärast õppust (kokku 2 meediakajastust). </w:t>
            </w:r>
          </w:p>
        </w:tc>
        <w:tc>
          <w:tcPr>
            <w:tcW w:w="3330" w:type="dxa"/>
            <w:shd w:val="clear" w:color="auto" w:fill="auto"/>
            <w:tcMar>
              <w:top w:w="100" w:type="dxa"/>
              <w:left w:w="100" w:type="dxa"/>
              <w:bottom w:w="100" w:type="dxa"/>
              <w:right w:w="100" w:type="dxa"/>
            </w:tcMar>
          </w:tcPr>
          <w:p w14:paraId="612065B8" w14:textId="77777777" w:rsidR="003805D5" w:rsidRDefault="7C64C98B" w:rsidP="3859DF7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3859DF74">
              <w:rPr>
                <w:rFonts w:ascii="Times New Roman" w:eastAsia="Times New Roman" w:hAnsi="Times New Roman" w:cs="Times New Roman"/>
                <w:sz w:val="24"/>
                <w:szCs w:val="24"/>
              </w:rPr>
              <w:t>Õ</w:t>
            </w:r>
            <w:r w:rsidR="00866341" w:rsidRPr="3859DF74">
              <w:rPr>
                <w:rFonts w:ascii="Times New Roman" w:eastAsia="Times New Roman" w:hAnsi="Times New Roman" w:cs="Times New Roman"/>
                <w:sz w:val="24"/>
                <w:szCs w:val="24"/>
              </w:rPr>
              <w:t>ppus</w:t>
            </w:r>
            <w:r w:rsidR="149B9A9D" w:rsidRPr="3859DF74">
              <w:rPr>
                <w:rFonts w:ascii="Times New Roman" w:eastAsia="Times New Roman" w:hAnsi="Times New Roman" w:cs="Times New Roman"/>
                <w:sz w:val="24"/>
                <w:szCs w:val="24"/>
              </w:rPr>
              <w:t>ed</w:t>
            </w:r>
            <w:r w:rsidR="00866341" w:rsidRPr="3859DF74">
              <w:rPr>
                <w:rFonts w:ascii="Times New Roman" w:eastAsia="Times New Roman" w:hAnsi="Times New Roman" w:cs="Times New Roman"/>
                <w:sz w:val="24"/>
                <w:szCs w:val="24"/>
              </w:rPr>
              <w:t xml:space="preserve"> on läbi viidud.</w:t>
            </w:r>
          </w:p>
        </w:tc>
      </w:tr>
      <w:tr w:rsidR="003805D5" w14:paraId="16EEB710" w14:textId="77777777" w:rsidTr="263E03E3">
        <w:tc>
          <w:tcPr>
            <w:tcW w:w="2670" w:type="dxa"/>
            <w:shd w:val="clear" w:color="auto" w:fill="auto"/>
            <w:tcMar>
              <w:top w:w="100" w:type="dxa"/>
              <w:left w:w="100" w:type="dxa"/>
              <w:bottom w:w="100" w:type="dxa"/>
              <w:right w:w="100" w:type="dxa"/>
            </w:tcMar>
          </w:tcPr>
          <w:p w14:paraId="048D69D5" w14:textId="77777777" w:rsidR="003805D5" w:rsidRDefault="0086634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Suurendame elanikkonna teadlikkust ja oskusi </w:t>
            </w:r>
            <w:r>
              <w:rPr>
                <w:rFonts w:ascii="Times New Roman" w:eastAsia="Times New Roman" w:hAnsi="Times New Roman" w:cs="Times New Roman"/>
                <w:sz w:val="24"/>
                <w:szCs w:val="24"/>
              </w:rPr>
              <w:lastRenderedPageBreak/>
              <w:t>kaitsta ennast õigusrikkumiste eest.</w:t>
            </w:r>
          </w:p>
        </w:tc>
        <w:tc>
          <w:tcPr>
            <w:tcW w:w="7950" w:type="dxa"/>
            <w:shd w:val="clear" w:color="auto" w:fill="auto"/>
            <w:tcMar>
              <w:top w:w="100" w:type="dxa"/>
              <w:left w:w="100" w:type="dxa"/>
              <w:bottom w:w="100" w:type="dxa"/>
              <w:right w:w="100" w:type="dxa"/>
            </w:tcMar>
          </w:tcPr>
          <w:p w14:paraId="4021BA6A" w14:textId="77777777" w:rsidR="003805D5" w:rsidRDefault="00866341">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Avaldame sesoonsete kuritegevuse trendide kohta artikli kevadel ja  sügisel.</w:t>
            </w:r>
          </w:p>
          <w:p w14:paraId="68F94A86" w14:textId="77777777" w:rsidR="003805D5" w:rsidRDefault="00866341">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Avaldame kuritegevuse trendide ja ohtude kohta teateid ühingu sotsiaalmeediakanalites vastavalt trendide avaldumisele.</w:t>
            </w:r>
          </w:p>
          <w:p w14:paraId="3EACE49A" w14:textId="77777777" w:rsidR="003805D5" w:rsidRDefault="64981AC0" w:rsidP="446CA9D4">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Elukeskkonna turvalisuse k</w:t>
            </w:r>
            <w:r w:rsidR="00866341" w:rsidRPr="446CA9D4">
              <w:rPr>
                <w:rFonts w:ascii="Times New Roman" w:eastAsia="Times New Roman" w:hAnsi="Times New Roman" w:cs="Times New Roman"/>
                <w:sz w:val="24"/>
                <w:szCs w:val="24"/>
              </w:rPr>
              <w:t xml:space="preserve">oolituste ettevalmistamine, läbiviimine ja tulemuste analüüs. Luuakse koolituste tulemuslikkuse mõõtmise struktuur. Aasta jooksul </w:t>
            </w:r>
            <w:r w:rsidR="7DC90FFE" w:rsidRPr="446CA9D4">
              <w:rPr>
                <w:rFonts w:ascii="Times New Roman" w:eastAsia="Times New Roman" w:hAnsi="Times New Roman" w:cs="Times New Roman"/>
                <w:sz w:val="24"/>
                <w:szCs w:val="24"/>
              </w:rPr>
              <w:t>6</w:t>
            </w:r>
            <w:r w:rsidR="00866341" w:rsidRPr="446CA9D4">
              <w:rPr>
                <w:rFonts w:ascii="Times New Roman" w:eastAsia="Times New Roman" w:hAnsi="Times New Roman" w:cs="Times New Roman"/>
                <w:sz w:val="24"/>
                <w:szCs w:val="24"/>
              </w:rPr>
              <w:t xml:space="preserve"> koolitust. Koolitusel osalejate arvu ette ei prognoosita, sest see ei sõltu ühingust.  </w:t>
            </w:r>
          </w:p>
          <w:p w14:paraId="09CAAD55" w14:textId="77777777" w:rsidR="003805D5" w:rsidRDefault="00866341" w:rsidP="4CE40ED7">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sidRPr="4CE40ED7">
              <w:rPr>
                <w:rFonts w:ascii="Times New Roman" w:eastAsia="Times New Roman" w:hAnsi="Times New Roman" w:cs="Times New Roman"/>
                <w:sz w:val="24"/>
                <w:szCs w:val="24"/>
              </w:rPr>
              <w:t>Naabrivalve ümarlaudade</w:t>
            </w:r>
            <w:r w:rsidR="07C15408" w:rsidRPr="4CE40ED7">
              <w:rPr>
                <w:rFonts w:ascii="Times New Roman" w:eastAsia="Times New Roman" w:hAnsi="Times New Roman" w:cs="Times New Roman"/>
                <w:sz w:val="24"/>
                <w:szCs w:val="24"/>
              </w:rPr>
              <w:t>/koolituste</w:t>
            </w:r>
            <w:r w:rsidRPr="4CE40ED7">
              <w:rPr>
                <w:rFonts w:ascii="Times New Roman" w:eastAsia="Times New Roman" w:hAnsi="Times New Roman" w:cs="Times New Roman"/>
                <w:sz w:val="24"/>
                <w:szCs w:val="24"/>
              </w:rPr>
              <w:t xml:space="preserve"> läbiviimine, aasta jooksul viiakse läbi </w:t>
            </w:r>
            <w:r w:rsidR="0726ACF8" w:rsidRPr="4CE40ED7">
              <w:rPr>
                <w:rFonts w:ascii="Times New Roman" w:eastAsia="Times New Roman" w:hAnsi="Times New Roman" w:cs="Times New Roman"/>
                <w:sz w:val="24"/>
                <w:szCs w:val="24"/>
              </w:rPr>
              <w:t xml:space="preserve"> sektori esindajate poolt tellitud</w:t>
            </w:r>
            <w:r w:rsidRPr="4CE40ED7">
              <w:rPr>
                <w:rFonts w:ascii="Times New Roman" w:eastAsia="Times New Roman" w:hAnsi="Times New Roman" w:cs="Times New Roman"/>
                <w:sz w:val="24"/>
                <w:szCs w:val="24"/>
              </w:rPr>
              <w:t xml:space="preserve"> ümarlaua</w:t>
            </w:r>
            <w:r w:rsidR="23F6B6CF" w:rsidRPr="4CE40ED7">
              <w:rPr>
                <w:rFonts w:ascii="Times New Roman" w:eastAsia="Times New Roman" w:hAnsi="Times New Roman" w:cs="Times New Roman"/>
                <w:sz w:val="24"/>
                <w:szCs w:val="24"/>
              </w:rPr>
              <w:t>d</w:t>
            </w:r>
            <w:r w:rsidR="5501580B" w:rsidRPr="4CE40ED7">
              <w:rPr>
                <w:rFonts w:ascii="Times New Roman" w:eastAsia="Times New Roman" w:hAnsi="Times New Roman" w:cs="Times New Roman"/>
                <w:sz w:val="24"/>
                <w:szCs w:val="24"/>
              </w:rPr>
              <w:t xml:space="preserve">/koolitused soovitud teemadel. </w:t>
            </w:r>
          </w:p>
          <w:p w14:paraId="3F6850FF" w14:textId="77777777" w:rsidR="003805D5" w:rsidRDefault="00866341" w:rsidP="446CA9D4">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 xml:space="preserve">Ühing panustab lähisuhtevägivalla (LSV) </w:t>
            </w:r>
            <w:r w:rsidR="2E02CD18" w:rsidRPr="446CA9D4">
              <w:rPr>
                <w:rFonts w:ascii="Times New Roman" w:eastAsia="Times New Roman" w:hAnsi="Times New Roman" w:cs="Times New Roman"/>
                <w:sz w:val="24"/>
                <w:szCs w:val="24"/>
              </w:rPr>
              <w:t xml:space="preserve"> ja kelmuste </w:t>
            </w:r>
            <w:r w:rsidRPr="446CA9D4">
              <w:rPr>
                <w:rFonts w:ascii="Times New Roman" w:eastAsia="Times New Roman" w:hAnsi="Times New Roman" w:cs="Times New Roman"/>
                <w:sz w:val="24"/>
                <w:szCs w:val="24"/>
              </w:rPr>
              <w:t>ennetusse läbi teavitustöö naabrivalve piirkonna liikmetele. Jagatakse koostööpartnerite LSV alast informatsiooni. LSV alase teavitustöö peamiseks koostööpartneriks on Politsei- ja Piirivalveamet.</w:t>
            </w:r>
          </w:p>
        </w:tc>
        <w:tc>
          <w:tcPr>
            <w:tcW w:w="3330" w:type="dxa"/>
            <w:shd w:val="clear" w:color="auto" w:fill="auto"/>
            <w:tcMar>
              <w:top w:w="100" w:type="dxa"/>
              <w:left w:w="100" w:type="dxa"/>
              <w:bottom w:w="100" w:type="dxa"/>
              <w:right w:w="100" w:type="dxa"/>
            </w:tcMar>
          </w:tcPr>
          <w:p w14:paraId="1FF82C8B" w14:textId="77777777" w:rsidR="003805D5" w:rsidRDefault="0086634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Sesoonsete kuritegude kohta on avaldatud artiklid ja teated </w:t>
            </w:r>
            <w:r>
              <w:rPr>
                <w:rFonts w:ascii="Times New Roman" w:eastAsia="Times New Roman" w:hAnsi="Times New Roman" w:cs="Times New Roman"/>
                <w:sz w:val="24"/>
                <w:szCs w:val="24"/>
              </w:rPr>
              <w:lastRenderedPageBreak/>
              <w:t xml:space="preserve">sotsiaalmeediakanalites. </w:t>
            </w:r>
          </w:p>
          <w:p w14:paraId="0ED1852D" w14:textId="77777777" w:rsidR="003805D5" w:rsidRDefault="00866341" w:rsidP="3307A0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3307A059">
              <w:rPr>
                <w:rFonts w:ascii="Times New Roman" w:eastAsia="Times New Roman" w:hAnsi="Times New Roman" w:cs="Times New Roman"/>
                <w:sz w:val="24"/>
                <w:szCs w:val="24"/>
              </w:rPr>
              <w:t xml:space="preserve">Läbi on viidud </w:t>
            </w:r>
            <w:r w:rsidR="032380D7" w:rsidRPr="3307A059">
              <w:rPr>
                <w:rFonts w:ascii="Times New Roman" w:eastAsia="Times New Roman" w:hAnsi="Times New Roman" w:cs="Times New Roman"/>
                <w:sz w:val="24"/>
                <w:szCs w:val="24"/>
              </w:rPr>
              <w:t>6</w:t>
            </w:r>
            <w:r w:rsidRPr="3307A059">
              <w:rPr>
                <w:rFonts w:ascii="Times New Roman" w:eastAsia="Times New Roman" w:hAnsi="Times New Roman" w:cs="Times New Roman"/>
                <w:sz w:val="24"/>
                <w:szCs w:val="24"/>
              </w:rPr>
              <w:t xml:space="preserve"> koolitust ja </w:t>
            </w:r>
            <w:r w:rsidR="1A36586E" w:rsidRPr="3307A059">
              <w:rPr>
                <w:rFonts w:ascii="Times New Roman" w:eastAsia="Times New Roman" w:hAnsi="Times New Roman" w:cs="Times New Roman"/>
                <w:sz w:val="24"/>
                <w:szCs w:val="24"/>
              </w:rPr>
              <w:t xml:space="preserve">sektorite poolt tellitud </w:t>
            </w:r>
            <w:r w:rsidRPr="3307A059">
              <w:rPr>
                <w:rFonts w:ascii="Times New Roman" w:eastAsia="Times New Roman" w:hAnsi="Times New Roman" w:cs="Times New Roman"/>
                <w:sz w:val="24"/>
                <w:szCs w:val="24"/>
              </w:rPr>
              <w:t xml:space="preserve"> ümarlaua</w:t>
            </w:r>
            <w:r w:rsidR="572E2CAF" w:rsidRPr="3307A059">
              <w:rPr>
                <w:rFonts w:ascii="Times New Roman" w:eastAsia="Times New Roman" w:hAnsi="Times New Roman" w:cs="Times New Roman"/>
                <w:sz w:val="24"/>
                <w:szCs w:val="24"/>
              </w:rPr>
              <w:t>d</w:t>
            </w:r>
            <w:r w:rsidRPr="3307A059">
              <w:rPr>
                <w:rFonts w:ascii="Times New Roman" w:eastAsia="Times New Roman" w:hAnsi="Times New Roman" w:cs="Times New Roman"/>
                <w:sz w:val="24"/>
                <w:szCs w:val="24"/>
              </w:rPr>
              <w:t xml:space="preserve">. </w:t>
            </w:r>
          </w:p>
        </w:tc>
      </w:tr>
      <w:tr w:rsidR="003805D5" w14:paraId="172A4163" w14:textId="77777777" w:rsidTr="263E03E3">
        <w:tc>
          <w:tcPr>
            <w:tcW w:w="2670" w:type="dxa"/>
            <w:shd w:val="clear" w:color="auto" w:fill="auto"/>
            <w:tcMar>
              <w:top w:w="100" w:type="dxa"/>
              <w:left w:w="100" w:type="dxa"/>
              <w:bottom w:w="100" w:type="dxa"/>
              <w:right w:w="100" w:type="dxa"/>
            </w:tcMar>
          </w:tcPr>
          <w:p w14:paraId="5EF19EA0" w14:textId="77777777" w:rsidR="003805D5" w:rsidRDefault="00866341" w:rsidP="4CE40ED7">
            <w:pPr>
              <w:widowControl w:val="0"/>
              <w:spacing w:line="240" w:lineRule="auto"/>
              <w:rPr>
                <w:rFonts w:ascii="Times New Roman" w:eastAsia="Times New Roman" w:hAnsi="Times New Roman" w:cs="Times New Roman"/>
                <w:sz w:val="24"/>
                <w:szCs w:val="24"/>
              </w:rPr>
            </w:pPr>
            <w:r w:rsidRPr="4CE40ED7">
              <w:rPr>
                <w:rFonts w:ascii="Times New Roman" w:eastAsia="Times New Roman" w:hAnsi="Times New Roman" w:cs="Times New Roman"/>
                <w:sz w:val="24"/>
                <w:szCs w:val="24"/>
              </w:rPr>
              <w:lastRenderedPageBreak/>
              <w:t>Ühingu juhtimine.</w:t>
            </w:r>
          </w:p>
          <w:p w14:paraId="765F5AB4" w14:textId="77777777" w:rsidR="003805D5" w:rsidRDefault="003805D5" w:rsidP="4CE40ED7">
            <w:pPr>
              <w:widowControl w:val="0"/>
              <w:spacing w:line="240" w:lineRule="auto"/>
              <w:rPr>
                <w:rFonts w:ascii="Times New Roman" w:eastAsia="Times New Roman" w:hAnsi="Times New Roman" w:cs="Times New Roman"/>
                <w:sz w:val="24"/>
                <w:szCs w:val="24"/>
              </w:rPr>
            </w:pPr>
          </w:p>
          <w:p w14:paraId="4327B1E3" w14:textId="77777777" w:rsidR="003805D5" w:rsidRDefault="003805D5" w:rsidP="446CA9D4">
            <w:pPr>
              <w:widowControl w:val="0"/>
              <w:spacing w:line="240" w:lineRule="auto"/>
              <w:rPr>
                <w:rFonts w:ascii="Times New Roman" w:eastAsia="Times New Roman" w:hAnsi="Times New Roman" w:cs="Times New Roman"/>
                <w:i/>
                <w:iCs/>
                <w:sz w:val="24"/>
                <w:szCs w:val="24"/>
                <w:highlight w:val="yellow"/>
              </w:rPr>
            </w:pPr>
          </w:p>
        </w:tc>
        <w:tc>
          <w:tcPr>
            <w:tcW w:w="7950" w:type="dxa"/>
            <w:shd w:val="clear" w:color="auto" w:fill="auto"/>
            <w:tcMar>
              <w:top w:w="100" w:type="dxa"/>
              <w:left w:w="100" w:type="dxa"/>
              <w:bottom w:w="100" w:type="dxa"/>
              <w:right w:w="100" w:type="dxa"/>
            </w:tcMar>
          </w:tcPr>
          <w:p w14:paraId="64E02D1A" w14:textId="77777777" w:rsidR="003805D5" w:rsidRDefault="00866341">
            <w:pPr>
              <w:widowControl w:val="0"/>
              <w:numPr>
                <w:ilvl w:val="0"/>
                <w:numId w:val="8"/>
              </w:numP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Koostöö Eestis</w:t>
            </w:r>
          </w:p>
          <w:p w14:paraId="072F1DE8" w14:textId="77777777" w:rsidR="003805D5" w:rsidRDefault="00866341">
            <w:pPr>
              <w:widowControl w:val="0"/>
              <w:numPr>
                <w:ilvl w:val="1"/>
                <w:numId w:val="8"/>
              </w:numPr>
              <w:spacing w:line="240" w:lineRule="auto"/>
              <w:rPr>
                <w:rFonts w:ascii="Times New Roman" w:eastAsia="Times New Roman" w:hAnsi="Times New Roman" w:cs="Times New Roman"/>
                <w:sz w:val="24"/>
                <w:szCs w:val="24"/>
              </w:rPr>
            </w:pPr>
            <w:r w:rsidRPr="263E03E3">
              <w:rPr>
                <w:rFonts w:ascii="Times New Roman" w:eastAsia="Times New Roman" w:hAnsi="Times New Roman" w:cs="Times New Roman"/>
                <w:sz w:val="24"/>
                <w:szCs w:val="24"/>
              </w:rPr>
              <w:t>Osalemine kogukonna turvalisust puudutavate riiklike ja kohaliku tasandi plaanide ja arengukavade väljatöötamisel ja täiendamisel</w:t>
            </w:r>
            <w:r w:rsidR="5336121A" w:rsidRPr="263E03E3">
              <w:rPr>
                <w:rFonts w:ascii="Times New Roman" w:eastAsia="Times New Roman" w:hAnsi="Times New Roman" w:cs="Times New Roman"/>
                <w:sz w:val="24"/>
                <w:szCs w:val="24"/>
              </w:rPr>
              <w:t xml:space="preserve">, et naabrivalve oleks kajastatud </w:t>
            </w:r>
            <w:r w:rsidR="002C9A28" w:rsidRPr="263E03E3">
              <w:rPr>
                <w:rFonts w:ascii="Times New Roman" w:eastAsia="Times New Roman" w:hAnsi="Times New Roman" w:cs="Times New Roman"/>
                <w:sz w:val="24"/>
                <w:szCs w:val="24"/>
              </w:rPr>
              <w:t xml:space="preserve">antud omavalitsuste </w:t>
            </w:r>
            <w:r w:rsidR="5336121A" w:rsidRPr="263E03E3">
              <w:rPr>
                <w:rFonts w:ascii="Times New Roman" w:eastAsia="Times New Roman" w:hAnsi="Times New Roman" w:cs="Times New Roman"/>
                <w:sz w:val="24"/>
                <w:szCs w:val="24"/>
              </w:rPr>
              <w:t>arengukavades</w:t>
            </w:r>
            <w:r w:rsidRPr="263E03E3">
              <w:rPr>
                <w:rFonts w:ascii="Times New Roman" w:eastAsia="Times New Roman" w:hAnsi="Times New Roman" w:cs="Times New Roman"/>
                <w:sz w:val="24"/>
                <w:szCs w:val="24"/>
              </w:rPr>
              <w:t>.</w:t>
            </w:r>
          </w:p>
          <w:p w14:paraId="359B107E" w14:textId="77777777" w:rsidR="003805D5" w:rsidRDefault="00866341">
            <w:pPr>
              <w:widowControl w:val="0"/>
              <w:numPr>
                <w:ilvl w:val="1"/>
                <w:numId w:val="8"/>
              </w:numP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Osalemine Lääne-Virumaa ja Harjumaa maakondlike turvanõukogude töös.</w:t>
            </w:r>
          </w:p>
          <w:p w14:paraId="18D488FE" w14:textId="77777777" w:rsidR="003805D5" w:rsidRDefault="00866341">
            <w:pPr>
              <w:widowControl w:val="0"/>
              <w:numPr>
                <w:ilvl w:val="1"/>
                <w:numId w:val="8"/>
              </w:numP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 xml:space="preserve">Koostöös Päästeliidu ja Abipolitseinike Koguga viiakse läbi ühine turvalist elukeskkonda toetav veebikoolitus ühingute liikmetele ning jagatakse ühingute meediakanalites üksteise infot, mis puudutab kogukondade turvalisust. </w:t>
            </w:r>
          </w:p>
          <w:p w14:paraId="2C983C3C" w14:textId="77777777" w:rsidR="003805D5" w:rsidRDefault="00866341">
            <w:pPr>
              <w:widowControl w:val="0"/>
              <w:numPr>
                <w:ilvl w:val="0"/>
                <w:numId w:val="8"/>
              </w:numP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Rahvusvaheline koostöö</w:t>
            </w:r>
          </w:p>
          <w:p w14:paraId="674B99F8" w14:textId="77777777" w:rsidR="181F534A" w:rsidRDefault="181F534A" w:rsidP="446CA9D4">
            <w:pPr>
              <w:widowControl w:val="0"/>
              <w:spacing w:line="240" w:lineRule="auto"/>
              <w:ind w:left="720"/>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Koostöö hoidmine Euroopa teiste naabrivalve alaste organisatsioonidega nagu EUNWA ja teised, saamaks informatsiooni Euroopa riikides toimuvast naabrivalve alastest trendidest ja meetoditest, mida oleks vajadusel võimalik ka Eestis kasutusele võtta.</w:t>
            </w:r>
          </w:p>
          <w:p w14:paraId="5A5EA692" w14:textId="77777777" w:rsidR="003805D5" w:rsidRDefault="00866341">
            <w:pPr>
              <w:widowControl w:val="0"/>
              <w:numPr>
                <w:ilvl w:val="0"/>
                <w:numId w:val="8"/>
              </w:numP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Viiakse läbi Eesti Naabrivalve ühingu Üldkoosolek</w:t>
            </w:r>
          </w:p>
          <w:p w14:paraId="7C2902F5" w14:textId="77777777" w:rsidR="003805D5" w:rsidRDefault="00866341">
            <w:pPr>
              <w:widowControl w:val="0"/>
              <w:numPr>
                <w:ilvl w:val="0"/>
                <w:numId w:val="8"/>
              </w:numP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IT prioriteedid 202</w:t>
            </w:r>
            <w:r w:rsidR="65DFE9BB" w:rsidRPr="446CA9D4">
              <w:rPr>
                <w:rFonts w:ascii="Times New Roman" w:eastAsia="Times New Roman" w:hAnsi="Times New Roman" w:cs="Times New Roman"/>
                <w:sz w:val="24"/>
                <w:szCs w:val="24"/>
              </w:rPr>
              <w:t>4</w:t>
            </w:r>
            <w:r w:rsidRPr="446CA9D4">
              <w:rPr>
                <w:rFonts w:ascii="Times New Roman" w:eastAsia="Times New Roman" w:hAnsi="Times New Roman" w:cs="Times New Roman"/>
                <w:sz w:val="24"/>
                <w:szCs w:val="24"/>
              </w:rPr>
              <w:t>. aastal:</w:t>
            </w:r>
          </w:p>
          <w:p w14:paraId="4C635BA0" w14:textId="77777777" w:rsidR="003805D5" w:rsidRDefault="00866341">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Kodulehe, infosüsteemi (Eesti Naabrivalve liikmete andmebaas) ja kaardirakenduse järjepidev arendamine. </w:t>
            </w:r>
          </w:p>
          <w:p w14:paraId="1ABEF540" w14:textId="77777777" w:rsidR="003805D5" w:rsidRDefault="00866341">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Infosüsteemis regulaarne andmete aktualiseerimine.</w:t>
            </w:r>
          </w:p>
          <w:p w14:paraId="2AD34FD9" w14:textId="77777777" w:rsidR="003805D5" w:rsidRDefault="00866341">
            <w:pPr>
              <w:widowControl w:val="0"/>
              <w:numPr>
                <w:ilvl w:val="1"/>
                <w:numId w:val="8"/>
              </w:numP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 xml:space="preserve">Infosüsteemi uuele platvormile üleviimine (tulenevalt vananenud </w:t>
            </w:r>
            <w:proofErr w:type="spellStart"/>
            <w:r w:rsidRPr="446CA9D4">
              <w:rPr>
                <w:rFonts w:ascii="Times New Roman" w:eastAsia="Times New Roman" w:hAnsi="Times New Roman" w:cs="Times New Roman"/>
                <w:sz w:val="24"/>
                <w:szCs w:val="24"/>
              </w:rPr>
              <w:t>php</w:t>
            </w:r>
            <w:proofErr w:type="spellEnd"/>
            <w:r w:rsidRPr="446CA9D4">
              <w:rPr>
                <w:rFonts w:ascii="Times New Roman" w:eastAsia="Times New Roman" w:hAnsi="Times New Roman" w:cs="Times New Roman"/>
                <w:sz w:val="24"/>
                <w:szCs w:val="24"/>
              </w:rPr>
              <w:t xml:space="preserve"> süsteemist</w:t>
            </w:r>
            <w:r w:rsidR="3936D0CC" w:rsidRPr="446CA9D4">
              <w:rPr>
                <w:rFonts w:ascii="Times New Roman" w:eastAsia="Times New Roman" w:hAnsi="Times New Roman" w:cs="Times New Roman"/>
                <w:sz w:val="24"/>
                <w:szCs w:val="24"/>
              </w:rPr>
              <w:t xml:space="preserve"> - teostatakse </w:t>
            </w:r>
            <w:r w:rsidR="155D14C0" w:rsidRPr="446CA9D4">
              <w:rPr>
                <w:rFonts w:ascii="Times New Roman" w:eastAsia="Times New Roman" w:hAnsi="Times New Roman" w:cs="Times New Roman"/>
                <w:sz w:val="24"/>
                <w:szCs w:val="24"/>
              </w:rPr>
              <w:t>vastavalt</w:t>
            </w:r>
            <w:r w:rsidR="3936D0CC" w:rsidRPr="446CA9D4">
              <w:rPr>
                <w:rFonts w:ascii="Times New Roman" w:eastAsia="Times New Roman" w:hAnsi="Times New Roman" w:cs="Times New Roman"/>
                <w:sz w:val="24"/>
                <w:szCs w:val="24"/>
              </w:rPr>
              <w:t xml:space="preserve"> rahalis</w:t>
            </w:r>
            <w:r w:rsidR="42488912" w:rsidRPr="446CA9D4">
              <w:rPr>
                <w:rFonts w:ascii="Times New Roman" w:eastAsia="Times New Roman" w:hAnsi="Times New Roman" w:cs="Times New Roman"/>
                <w:sz w:val="24"/>
                <w:szCs w:val="24"/>
              </w:rPr>
              <w:t>tele</w:t>
            </w:r>
            <w:r w:rsidR="3936D0CC" w:rsidRPr="446CA9D4">
              <w:rPr>
                <w:rFonts w:ascii="Times New Roman" w:eastAsia="Times New Roman" w:hAnsi="Times New Roman" w:cs="Times New Roman"/>
                <w:sz w:val="24"/>
                <w:szCs w:val="24"/>
              </w:rPr>
              <w:t xml:space="preserve"> võimalus</w:t>
            </w:r>
            <w:r w:rsidR="33BDAF8D" w:rsidRPr="446CA9D4">
              <w:rPr>
                <w:rFonts w:ascii="Times New Roman" w:eastAsia="Times New Roman" w:hAnsi="Times New Roman" w:cs="Times New Roman"/>
                <w:sz w:val="24"/>
                <w:szCs w:val="24"/>
              </w:rPr>
              <w:t>tele</w:t>
            </w:r>
            <w:r w:rsidRPr="446CA9D4">
              <w:rPr>
                <w:rFonts w:ascii="Times New Roman" w:eastAsia="Times New Roman" w:hAnsi="Times New Roman" w:cs="Times New Roman"/>
                <w:sz w:val="24"/>
                <w:szCs w:val="24"/>
              </w:rPr>
              <w:t xml:space="preserve">). Litsentside hoidmine ühingu töö tagamiseks, näiteks </w:t>
            </w:r>
            <w:proofErr w:type="spellStart"/>
            <w:r w:rsidRPr="446CA9D4">
              <w:rPr>
                <w:rFonts w:ascii="Times New Roman" w:eastAsia="Times New Roman" w:hAnsi="Times New Roman" w:cs="Times New Roman"/>
                <w:sz w:val="24"/>
                <w:szCs w:val="24"/>
              </w:rPr>
              <w:t>hulgipostitussüsteem</w:t>
            </w:r>
            <w:proofErr w:type="spellEnd"/>
            <w:r w:rsidRPr="446CA9D4">
              <w:rPr>
                <w:rFonts w:ascii="Times New Roman" w:eastAsia="Times New Roman" w:hAnsi="Times New Roman" w:cs="Times New Roman"/>
                <w:sz w:val="24"/>
                <w:szCs w:val="24"/>
              </w:rPr>
              <w:t xml:space="preserve">, tarkvara kasutamise õigus jne). </w:t>
            </w:r>
          </w:p>
          <w:p w14:paraId="07AB0922" w14:textId="77777777" w:rsidR="003805D5" w:rsidRDefault="003805D5">
            <w:pPr>
              <w:widowControl w:val="0"/>
              <w:spacing w:line="240" w:lineRule="auto"/>
              <w:rPr>
                <w:rFonts w:ascii="Times New Roman" w:eastAsia="Times New Roman" w:hAnsi="Times New Roman" w:cs="Times New Roman"/>
                <w:sz w:val="24"/>
                <w:szCs w:val="24"/>
              </w:rPr>
            </w:pPr>
          </w:p>
        </w:tc>
        <w:tc>
          <w:tcPr>
            <w:tcW w:w="3330" w:type="dxa"/>
            <w:shd w:val="clear" w:color="auto" w:fill="FFFFFF" w:themeFill="background1"/>
            <w:tcMar>
              <w:top w:w="100" w:type="dxa"/>
              <w:left w:w="100" w:type="dxa"/>
              <w:bottom w:w="100" w:type="dxa"/>
              <w:right w:w="100" w:type="dxa"/>
            </w:tcMar>
          </w:tcPr>
          <w:p w14:paraId="478A13E6" w14:textId="77777777" w:rsidR="003805D5" w:rsidRDefault="00866341" w:rsidP="446CA9D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lastRenderedPageBreak/>
              <w:t>Ühing on jätkusuutlik oma taotluses toodud tegevustes</w:t>
            </w:r>
            <w:r w:rsidR="7C39BF79" w:rsidRPr="446CA9D4">
              <w:rPr>
                <w:rFonts w:ascii="Times New Roman" w:eastAsia="Times New Roman" w:hAnsi="Times New Roman" w:cs="Times New Roman"/>
                <w:sz w:val="24"/>
                <w:szCs w:val="24"/>
              </w:rPr>
              <w:t xml:space="preserve"> ning kogukondadele on jagatud teadmist naabrivalve võimalustest.</w:t>
            </w:r>
          </w:p>
        </w:tc>
      </w:tr>
    </w:tbl>
    <w:p w14:paraId="4B1B3CD8" w14:textId="77777777" w:rsidR="003805D5" w:rsidRDefault="003805D5" w:rsidP="4CE40ED7">
      <w:pPr>
        <w:spacing w:line="240" w:lineRule="auto"/>
        <w:sectPr w:rsidR="003805D5" w:rsidSect="008026CE">
          <w:pgSz w:w="16834" w:h="11909" w:orient="landscape"/>
          <w:pgMar w:top="1440" w:right="1440" w:bottom="1440" w:left="1440" w:header="720" w:footer="720" w:gutter="0"/>
          <w:cols w:space="708"/>
        </w:sectPr>
      </w:pPr>
    </w:p>
    <w:p w14:paraId="6EFA080D"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0913D5E9"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Kuluplaan tegevustoetusele:</w:t>
      </w:r>
    </w:p>
    <w:p w14:paraId="5901F06F"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tbl>
      <w:tblPr>
        <w:tblW w:w="9056" w:type="dxa"/>
        <w:tblLayout w:type="fixed"/>
        <w:tblCellMar>
          <w:top w:w="15" w:type="dxa"/>
          <w:left w:w="15" w:type="dxa"/>
          <w:bottom w:w="15" w:type="dxa"/>
          <w:right w:w="15" w:type="dxa"/>
        </w:tblCellMar>
        <w:tblLook w:val="0400" w:firstRow="0" w:lastRow="0" w:firstColumn="0" w:lastColumn="0" w:noHBand="0" w:noVBand="1"/>
      </w:tblPr>
      <w:tblGrid>
        <w:gridCol w:w="726"/>
        <w:gridCol w:w="7409"/>
        <w:gridCol w:w="921"/>
      </w:tblGrid>
      <w:tr w:rsidR="003805D5" w14:paraId="1356AF0B" w14:textId="77777777" w:rsidTr="446CA9D4">
        <w:trPr>
          <w:trHeight w:val="643"/>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FEFEF"/>
            <w:tcMar>
              <w:top w:w="80" w:type="dxa"/>
              <w:left w:w="80" w:type="dxa"/>
              <w:bottom w:w="80" w:type="dxa"/>
              <w:right w:w="80" w:type="dxa"/>
            </w:tcMar>
            <w:vAlign w:val="center"/>
          </w:tcPr>
          <w:p w14:paraId="3A71B348"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Kulu nr</w:t>
            </w:r>
          </w:p>
        </w:tc>
        <w:tc>
          <w:tcPr>
            <w:tcW w:w="74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FEFEF"/>
            <w:tcMar>
              <w:top w:w="80" w:type="dxa"/>
              <w:left w:w="80" w:type="dxa"/>
              <w:bottom w:w="80" w:type="dxa"/>
              <w:right w:w="80" w:type="dxa"/>
            </w:tcMar>
            <w:vAlign w:val="center"/>
          </w:tcPr>
          <w:p w14:paraId="36F7ACA5"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Kulunimetus</w:t>
            </w:r>
          </w:p>
        </w:tc>
        <w:tc>
          <w:tcPr>
            <w:tcW w:w="9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FEFEF"/>
            <w:tcMar>
              <w:top w:w="80" w:type="dxa"/>
              <w:left w:w="80" w:type="dxa"/>
              <w:bottom w:w="80" w:type="dxa"/>
              <w:right w:w="80" w:type="dxa"/>
            </w:tcMar>
            <w:vAlign w:val="center"/>
          </w:tcPr>
          <w:p w14:paraId="56A70776"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Ühiku hind</w:t>
            </w:r>
          </w:p>
          <w:p w14:paraId="60D62BAE"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aastas</w:t>
            </w:r>
          </w:p>
        </w:tc>
      </w:tr>
      <w:tr w:rsidR="003805D5" w14:paraId="13DEC1A3" w14:textId="77777777" w:rsidTr="446CA9D4">
        <w:trPr>
          <w:trHeight w:val="643"/>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7F8603FF"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53544705" w14:textId="77777777" w:rsidR="003805D5" w:rsidRDefault="00866341" w:rsidP="1B1D1C17">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1B1D1C17">
              <w:rPr>
                <w:rFonts w:ascii="Times New Roman" w:eastAsia="Times New Roman" w:hAnsi="Times New Roman" w:cs="Times New Roman"/>
                <w:sz w:val="24"/>
                <w:szCs w:val="24"/>
              </w:rPr>
              <w:t>Põhitegevusega seonduv kulu (naabrivalve plakatid, kleebised, voldikud, trükised, koolitusmaterjalid jms)</w:t>
            </w:r>
          </w:p>
        </w:tc>
        <w:tc>
          <w:tcPr>
            <w:tcW w:w="9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63356E8B" w14:textId="77777777" w:rsidR="003805D5" w:rsidRDefault="3F1D53C9" w:rsidP="446CA9D4">
            <w:pPr>
              <w:pBdr>
                <w:top w:val="none" w:sz="0" w:space="0" w:color="000000"/>
                <w:left w:val="none" w:sz="0" w:space="0" w:color="000000"/>
                <w:bottom w:val="none" w:sz="0" w:space="0" w:color="000000"/>
                <w:right w:val="none" w:sz="0" w:space="0" w:color="000000"/>
                <w:between w:val="none" w:sz="0" w:space="0" w:color="000000"/>
              </w:pBdr>
              <w:spacing w:line="240" w:lineRule="auto"/>
              <w:jc w:val="right"/>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3</w:t>
            </w:r>
            <w:r w:rsidR="00866341" w:rsidRPr="446CA9D4">
              <w:rPr>
                <w:rFonts w:ascii="Times New Roman" w:eastAsia="Times New Roman" w:hAnsi="Times New Roman" w:cs="Times New Roman"/>
                <w:sz w:val="24"/>
                <w:szCs w:val="24"/>
              </w:rPr>
              <w:t xml:space="preserve"> </w:t>
            </w:r>
            <w:r w:rsidR="6D30E10B" w:rsidRPr="446CA9D4">
              <w:rPr>
                <w:rFonts w:ascii="Times New Roman" w:eastAsia="Times New Roman" w:hAnsi="Times New Roman" w:cs="Times New Roman"/>
                <w:sz w:val="24"/>
                <w:szCs w:val="24"/>
              </w:rPr>
              <w:t>0</w:t>
            </w:r>
            <w:r w:rsidR="00866341" w:rsidRPr="446CA9D4">
              <w:rPr>
                <w:rFonts w:ascii="Times New Roman" w:eastAsia="Times New Roman" w:hAnsi="Times New Roman" w:cs="Times New Roman"/>
                <w:sz w:val="24"/>
                <w:szCs w:val="24"/>
              </w:rPr>
              <w:t>00</w:t>
            </w:r>
          </w:p>
        </w:tc>
      </w:tr>
      <w:tr w:rsidR="003805D5" w14:paraId="52A0042F" w14:textId="77777777" w:rsidTr="446CA9D4">
        <w:trPr>
          <w:trHeight w:val="643"/>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63B73659"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06ACCDA6" w14:textId="77777777" w:rsidR="003805D5" w:rsidRDefault="00866341" w:rsidP="6FB67178">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6FB67178">
              <w:rPr>
                <w:rFonts w:ascii="Times New Roman" w:eastAsia="Times New Roman" w:hAnsi="Times New Roman" w:cs="Times New Roman"/>
                <w:sz w:val="24"/>
                <w:szCs w:val="24"/>
              </w:rPr>
              <w:t>Kontorikulu (bürookulu, üür, kommunaalkulud, side- ja kommunikatsioonikulu)</w:t>
            </w:r>
          </w:p>
        </w:tc>
        <w:tc>
          <w:tcPr>
            <w:tcW w:w="9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2E5A2090" w14:textId="77777777" w:rsidR="003805D5" w:rsidRDefault="08D0A35D" w:rsidP="446CA9D4">
            <w:pPr>
              <w:pBdr>
                <w:top w:val="none" w:sz="0" w:space="0" w:color="000000"/>
                <w:left w:val="none" w:sz="0" w:space="0" w:color="000000"/>
                <w:bottom w:val="none" w:sz="0" w:space="0" w:color="000000"/>
                <w:right w:val="none" w:sz="0" w:space="0" w:color="000000"/>
                <w:between w:val="none" w:sz="0" w:space="0" w:color="000000"/>
              </w:pBdr>
              <w:spacing w:line="240" w:lineRule="auto"/>
              <w:jc w:val="right"/>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2</w:t>
            </w:r>
            <w:r w:rsidR="00866341" w:rsidRPr="446CA9D4">
              <w:rPr>
                <w:rFonts w:ascii="Times New Roman" w:eastAsia="Times New Roman" w:hAnsi="Times New Roman" w:cs="Times New Roman"/>
                <w:sz w:val="24"/>
                <w:szCs w:val="24"/>
              </w:rPr>
              <w:t xml:space="preserve"> </w:t>
            </w:r>
            <w:r w:rsidR="49BD3C39" w:rsidRPr="446CA9D4">
              <w:rPr>
                <w:rFonts w:ascii="Times New Roman" w:eastAsia="Times New Roman" w:hAnsi="Times New Roman" w:cs="Times New Roman"/>
                <w:sz w:val="24"/>
                <w:szCs w:val="24"/>
              </w:rPr>
              <w:t>7</w:t>
            </w:r>
            <w:r w:rsidR="0B484CDE" w:rsidRPr="446CA9D4">
              <w:rPr>
                <w:rFonts w:ascii="Times New Roman" w:eastAsia="Times New Roman" w:hAnsi="Times New Roman" w:cs="Times New Roman"/>
                <w:sz w:val="24"/>
                <w:szCs w:val="24"/>
              </w:rPr>
              <w:t>0</w:t>
            </w:r>
            <w:r w:rsidR="00866341" w:rsidRPr="446CA9D4">
              <w:rPr>
                <w:rFonts w:ascii="Times New Roman" w:eastAsia="Times New Roman" w:hAnsi="Times New Roman" w:cs="Times New Roman"/>
                <w:sz w:val="24"/>
                <w:szCs w:val="24"/>
              </w:rPr>
              <w:t>0</w:t>
            </w:r>
          </w:p>
        </w:tc>
      </w:tr>
      <w:tr w:rsidR="003805D5" w14:paraId="0981A977" w14:textId="77777777" w:rsidTr="446CA9D4">
        <w:trPr>
          <w:trHeight w:val="300"/>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5FCD710A"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67767109"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Transpordikulu (liisingkulu, kindlustus, hooldus, kütus)</w:t>
            </w:r>
          </w:p>
        </w:tc>
        <w:tc>
          <w:tcPr>
            <w:tcW w:w="9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45DB4F65" w14:textId="77777777" w:rsidR="003805D5" w:rsidRDefault="6C13DBD6" w:rsidP="446CA9D4">
            <w:pPr>
              <w:pBdr>
                <w:top w:val="none" w:sz="0" w:space="0" w:color="000000"/>
                <w:left w:val="none" w:sz="0" w:space="0" w:color="000000"/>
                <w:bottom w:val="none" w:sz="0" w:space="0" w:color="000000"/>
                <w:right w:val="none" w:sz="0" w:space="0" w:color="000000"/>
                <w:between w:val="none" w:sz="0" w:space="0" w:color="000000"/>
              </w:pBdr>
              <w:spacing w:line="240" w:lineRule="auto"/>
              <w:jc w:val="right"/>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6</w:t>
            </w:r>
            <w:r w:rsidR="00866341" w:rsidRPr="446CA9D4">
              <w:rPr>
                <w:rFonts w:ascii="Times New Roman" w:eastAsia="Times New Roman" w:hAnsi="Times New Roman" w:cs="Times New Roman"/>
                <w:sz w:val="24"/>
                <w:szCs w:val="24"/>
              </w:rPr>
              <w:t xml:space="preserve"> </w:t>
            </w:r>
            <w:r w:rsidR="004397C5" w:rsidRPr="446CA9D4">
              <w:rPr>
                <w:rFonts w:ascii="Times New Roman" w:eastAsia="Times New Roman" w:hAnsi="Times New Roman" w:cs="Times New Roman"/>
                <w:sz w:val="24"/>
                <w:szCs w:val="24"/>
              </w:rPr>
              <w:t>5</w:t>
            </w:r>
            <w:r w:rsidR="00866341" w:rsidRPr="446CA9D4">
              <w:rPr>
                <w:rFonts w:ascii="Times New Roman" w:eastAsia="Times New Roman" w:hAnsi="Times New Roman" w:cs="Times New Roman"/>
                <w:sz w:val="24"/>
                <w:szCs w:val="24"/>
              </w:rPr>
              <w:t>00</w:t>
            </w:r>
          </w:p>
        </w:tc>
      </w:tr>
      <w:tr w:rsidR="003805D5" w14:paraId="6CF02FD7" w14:textId="77777777" w:rsidTr="446CA9D4">
        <w:trPr>
          <w:trHeight w:val="857"/>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4E4EF08E"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456F4583" w14:textId="77777777" w:rsidR="003805D5" w:rsidRDefault="00866341" w:rsidP="4CE40ED7">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4CE40ED7">
              <w:rPr>
                <w:rFonts w:ascii="Times New Roman" w:eastAsia="Times New Roman" w:hAnsi="Times New Roman" w:cs="Times New Roman"/>
                <w:sz w:val="24"/>
                <w:szCs w:val="24"/>
              </w:rPr>
              <w:t xml:space="preserve">Teenused </w:t>
            </w:r>
            <w:r w:rsidR="3B3367FB" w:rsidRPr="4CE40ED7">
              <w:rPr>
                <w:rFonts w:ascii="Times New Roman" w:eastAsia="Times New Roman" w:hAnsi="Times New Roman" w:cs="Times New Roman"/>
                <w:sz w:val="24"/>
                <w:szCs w:val="24"/>
              </w:rPr>
              <w:t xml:space="preserve">ja muud tegevuskulud </w:t>
            </w:r>
            <w:r w:rsidRPr="4CE40ED7">
              <w:rPr>
                <w:rFonts w:ascii="Times New Roman" w:eastAsia="Times New Roman" w:hAnsi="Times New Roman" w:cs="Times New Roman"/>
                <w:sz w:val="24"/>
                <w:szCs w:val="24"/>
              </w:rPr>
              <w:t>(raamatupidamine, andmesisestus, postiteenus, pangateenus, lektorite teenused, ühingu poolt tasutavad liikmemaksud, litsentsitasud,</w:t>
            </w:r>
            <w:r w:rsidR="02AC2C1E" w:rsidRPr="4CE40ED7">
              <w:rPr>
                <w:rFonts w:ascii="Times New Roman" w:eastAsia="Times New Roman" w:hAnsi="Times New Roman" w:cs="Times New Roman"/>
                <w:sz w:val="24"/>
                <w:szCs w:val="24"/>
              </w:rPr>
              <w:t xml:space="preserve"> üldkoosolek </w:t>
            </w:r>
            <w:r w:rsidR="6FD22BAE" w:rsidRPr="4CE40ED7">
              <w:rPr>
                <w:rFonts w:ascii="Times New Roman" w:eastAsia="Times New Roman" w:hAnsi="Times New Roman" w:cs="Times New Roman"/>
                <w:sz w:val="24"/>
                <w:szCs w:val="24"/>
              </w:rPr>
              <w:t xml:space="preserve">infosüsteemide- hooldus ja arendamine ning </w:t>
            </w:r>
            <w:proofErr w:type="spellStart"/>
            <w:r w:rsidR="6FD22BAE" w:rsidRPr="4CE40ED7">
              <w:rPr>
                <w:rFonts w:ascii="Times New Roman" w:eastAsia="Times New Roman" w:hAnsi="Times New Roman" w:cs="Times New Roman"/>
                <w:sz w:val="24"/>
                <w:szCs w:val="24"/>
              </w:rPr>
              <w:t>it</w:t>
            </w:r>
            <w:proofErr w:type="spellEnd"/>
            <w:r w:rsidR="6FD22BAE" w:rsidRPr="4CE40ED7">
              <w:rPr>
                <w:rFonts w:ascii="Times New Roman" w:eastAsia="Times New Roman" w:hAnsi="Times New Roman" w:cs="Times New Roman"/>
                <w:sz w:val="24"/>
                <w:szCs w:val="24"/>
              </w:rPr>
              <w:t xml:space="preserve">-süsteemide püsikulud ja välissuhete arendamine jms </w:t>
            </w:r>
            <w:r w:rsidR="02AC2C1E" w:rsidRPr="4CE40ED7">
              <w:rPr>
                <w:rFonts w:ascii="Times New Roman" w:eastAsia="Times New Roman" w:hAnsi="Times New Roman" w:cs="Times New Roman"/>
                <w:sz w:val="24"/>
                <w:szCs w:val="24"/>
              </w:rPr>
              <w:t>ja</w:t>
            </w:r>
            <w:r w:rsidRPr="4CE40ED7">
              <w:rPr>
                <w:rFonts w:ascii="Times New Roman" w:eastAsia="Times New Roman" w:hAnsi="Times New Roman" w:cs="Times New Roman"/>
                <w:sz w:val="24"/>
                <w:szCs w:val="24"/>
              </w:rPr>
              <w:t xml:space="preserve"> muud tegevuskulud)</w:t>
            </w:r>
          </w:p>
        </w:tc>
        <w:tc>
          <w:tcPr>
            <w:tcW w:w="9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58CA88D5" w14:textId="77777777" w:rsidR="003805D5" w:rsidRDefault="6A12BF14" w:rsidP="446CA9D4">
            <w:pPr>
              <w:spacing w:line="240" w:lineRule="auto"/>
              <w:jc w:val="right"/>
            </w:pPr>
            <w:r w:rsidRPr="446CA9D4">
              <w:rPr>
                <w:rFonts w:ascii="Times New Roman" w:eastAsia="Times New Roman" w:hAnsi="Times New Roman" w:cs="Times New Roman"/>
                <w:sz w:val="24"/>
                <w:szCs w:val="24"/>
              </w:rPr>
              <w:t>2 800</w:t>
            </w:r>
          </w:p>
        </w:tc>
      </w:tr>
      <w:tr w:rsidR="003805D5" w14:paraId="0BDE9D3A" w14:textId="77777777" w:rsidTr="446CA9D4">
        <w:trPr>
          <w:trHeight w:val="643"/>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55682A7D" w14:textId="77777777" w:rsidR="003805D5" w:rsidRDefault="0281BCB9" w:rsidP="4CE40ED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sz w:val="24"/>
                <w:szCs w:val="24"/>
              </w:rPr>
            </w:pPr>
            <w:r w:rsidRPr="4CE40ED7">
              <w:rPr>
                <w:rFonts w:ascii="Times New Roman" w:eastAsia="Times New Roman" w:hAnsi="Times New Roman" w:cs="Times New Roman"/>
                <w:sz w:val="24"/>
                <w:szCs w:val="24"/>
              </w:rPr>
              <w:t>5</w:t>
            </w:r>
            <w:r w:rsidR="00866341" w:rsidRPr="4CE40ED7">
              <w:rPr>
                <w:rFonts w:ascii="Times New Roman" w:eastAsia="Times New Roman" w:hAnsi="Times New Roman" w:cs="Times New Roman"/>
                <w:sz w:val="24"/>
                <w:szCs w:val="24"/>
              </w:rPr>
              <w:t>.</w:t>
            </w:r>
          </w:p>
        </w:tc>
        <w:tc>
          <w:tcPr>
            <w:tcW w:w="7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1832E018" w14:textId="77777777" w:rsidR="003805D5" w:rsidRDefault="00866341" w:rsidP="446CA9D4">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highlight w:val="yellow"/>
              </w:rPr>
            </w:pPr>
            <w:r w:rsidRPr="446CA9D4">
              <w:rPr>
                <w:rFonts w:ascii="Times New Roman" w:eastAsia="Times New Roman" w:hAnsi="Times New Roman" w:cs="Times New Roman"/>
                <w:sz w:val="24"/>
                <w:szCs w:val="24"/>
              </w:rPr>
              <w:t>Tööjõukulu</w:t>
            </w:r>
            <w:r w:rsidR="6EA4BA19" w:rsidRPr="446CA9D4">
              <w:rPr>
                <w:rFonts w:ascii="Times New Roman" w:eastAsia="Times New Roman" w:hAnsi="Times New Roman" w:cs="Times New Roman"/>
                <w:sz w:val="24"/>
                <w:szCs w:val="24"/>
              </w:rPr>
              <w:t xml:space="preserve"> (ühingu juhtimine, piirkondlik projektijuhtimine)</w:t>
            </w:r>
            <w:r w:rsidR="6255AA15" w:rsidRPr="446CA9D4">
              <w:rPr>
                <w:rFonts w:ascii="Times New Roman" w:eastAsia="Times New Roman" w:hAnsi="Times New Roman" w:cs="Times New Roman"/>
                <w:sz w:val="24"/>
                <w:szCs w:val="24"/>
              </w:rPr>
              <w:t xml:space="preserve"> </w:t>
            </w:r>
          </w:p>
        </w:tc>
        <w:tc>
          <w:tcPr>
            <w:tcW w:w="9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72CBB4A9" w14:textId="77777777" w:rsidR="003805D5" w:rsidRDefault="1D71C0C3" w:rsidP="446CA9D4">
            <w:pPr>
              <w:pBdr>
                <w:top w:val="none" w:sz="0" w:space="0" w:color="000000"/>
                <w:left w:val="none" w:sz="0" w:space="0" w:color="000000"/>
                <w:bottom w:val="none" w:sz="0" w:space="0" w:color="000000"/>
                <w:right w:val="none" w:sz="0" w:space="0" w:color="000000"/>
                <w:between w:val="none" w:sz="0" w:space="0" w:color="000000"/>
              </w:pBdr>
              <w:spacing w:line="240" w:lineRule="auto"/>
              <w:jc w:val="right"/>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45</w:t>
            </w:r>
            <w:r w:rsidR="00866341" w:rsidRPr="446CA9D4">
              <w:rPr>
                <w:rFonts w:ascii="Times New Roman" w:eastAsia="Times New Roman" w:hAnsi="Times New Roman" w:cs="Times New Roman"/>
                <w:sz w:val="24"/>
                <w:szCs w:val="24"/>
              </w:rPr>
              <w:t xml:space="preserve"> 000</w:t>
            </w:r>
          </w:p>
        </w:tc>
      </w:tr>
      <w:tr w:rsidR="003805D5" w14:paraId="6AD0AFBD" w14:textId="77777777" w:rsidTr="446CA9D4">
        <w:trPr>
          <w:trHeight w:val="300"/>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764267D9"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tc>
        <w:tc>
          <w:tcPr>
            <w:tcW w:w="7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6C96EF5C"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Kokku:</w:t>
            </w:r>
          </w:p>
        </w:tc>
        <w:tc>
          <w:tcPr>
            <w:tcW w:w="9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75697C41" w14:textId="77777777" w:rsidR="003805D5" w:rsidRDefault="170647DC" w:rsidP="446CA9D4">
            <w:pPr>
              <w:pBdr>
                <w:top w:val="none" w:sz="0" w:space="0" w:color="000000"/>
                <w:left w:val="none" w:sz="0" w:space="0" w:color="000000"/>
                <w:bottom w:val="none" w:sz="0" w:space="0" w:color="000000"/>
                <w:right w:val="none" w:sz="0" w:space="0" w:color="000000"/>
                <w:between w:val="none" w:sz="0" w:space="0" w:color="000000"/>
              </w:pBdr>
              <w:spacing w:line="240" w:lineRule="auto"/>
              <w:jc w:val="right"/>
              <w:rPr>
                <w:rFonts w:ascii="Times New Roman" w:eastAsia="Times New Roman" w:hAnsi="Times New Roman" w:cs="Times New Roman"/>
                <w:sz w:val="24"/>
                <w:szCs w:val="24"/>
              </w:rPr>
            </w:pPr>
            <w:r w:rsidRPr="446CA9D4">
              <w:rPr>
                <w:rFonts w:ascii="Times New Roman" w:eastAsia="Times New Roman" w:hAnsi="Times New Roman" w:cs="Times New Roman"/>
                <w:sz w:val="24"/>
                <w:szCs w:val="24"/>
              </w:rPr>
              <w:t>6</w:t>
            </w:r>
            <w:r w:rsidR="00866341" w:rsidRPr="446CA9D4">
              <w:rPr>
                <w:rFonts w:ascii="Times New Roman" w:eastAsia="Times New Roman" w:hAnsi="Times New Roman" w:cs="Times New Roman"/>
                <w:sz w:val="24"/>
                <w:szCs w:val="24"/>
              </w:rPr>
              <w:t>0 000</w:t>
            </w:r>
          </w:p>
        </w:tc>
      </w:tr>
    </w:tbl>
    <w:p w14:paraId="62F2D5AD"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18FC3CF8"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/Allkirjastatud digitaalselt/</w:t>
      </w:r>
    </w:p>
    <w:p w14:paraId="1FBBB7E2" w14:textId="77777777" w:rsidR="003805D5" w:rsidRDefault="003805D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7F8A1F02" w14:textId="77777777" w:rsidR="003805D5" w:rsidRDefault="00866341">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Lugupidamisega</w:t>
      </w:r>
    </w:p>
    <w:p w14:paraId="70D47B9F" w14:textId="77777777" w:rsidR="003805D5" w:rsidRPr="00922700" w:rsidRDefault="00866341" w:rsidP="6FB67178">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4"/>
          <w:szCs w:val="24"/>
        </w:rPr>
      </w:pPr>
      <w:r w:rsidRPr="6FB67178">
        <w:rPr>
          <w:rFonts w:ascii="Times New Roman" w:eastAsia="Times New Roman" w:hAnsi="Times New Roman" w:cs="Times New Roman"/>
          <w:sz w:val="24"/>
          <w:szCs w:val="24"/>
        </w:rPr>
        <w:t>Marek Väljari</w:t>
      </w:r>
    </w:p>
    <w:p w14:paraId="2297722F" w14:textId="77777777" w:rsidR="003805D5" w:rsidRDefault="00866341" w:rsidP="6FB67178">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6FB67178">
        <w:rPr>
          <w:rFonts w:ascii="Times New Roman" w:eastAsia="Times New Roman" w:hAnsi="Times New Roman" w:cs="Times New Roman"/>
          <w:sz w:val="24"/>
          <w:szCs w:val="24"/>
        </w:rPr>
        <w:t>Tegevjuht</w:t>
      </w:r>
    </w:p>
    <w:p w14:paraId="27042C73" w14:textId="77777777" w:rsidR="003805D5" w:rsidRDefault="003805D5">
      <w:pPr>
        <w:rPr>
          <w:rFonts w:ascii="Times New Roman" w:eastAsia="Times New Roman" w:hAnsi="Times New Roman" w:cs="Times New Roman"/>
          <w:sz w:val="24"/>
          <w:szCs w:val="24"/>
        </w:rPr>
      </w:pPr>
    </w:p>
    <w:sectPr w:rsidR="003805D5">
      <w:pgSz w:w="11909" w:h="16834"/>
      <w:pgMar w:top="1440" w:right="1440" w:bottom="1440" w:left="1440"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A2434" w14:textId="77777777" w:rsidR="008026CE" w:rsidRDefault="008026CE" w:rsidP="002576B0">
      <w:pPr>
        <w:spacing w:line="240" w:lineRule="auto"/>
      </w:pPr>
      <w:r>
        <w:separator/>
      </w:r>
    </w:p>
  </w:endnote>
  <w:endnote w:type="continuationSeparator" w:id="0">
    <w:p w14:paraId="1979E089" w14:textId="77777777" w:rsidR="008026CE" w:rsidRDefault="008026CE" w:rsidP="002576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1B348" w14:textId="77777777" w:rsidR="008026CE" w:rsidRDefault="008026CE" w:rsidP="002576B0">
      <w:pPr>
        <w:spacing w:line="240" w:lineRule="auto"/>
      </w:pPr>
      <w:r>
        <w:separator/>
      </w:r>
    </w:p>
  </w:footnote>
  <w:footnote w:type="continuationSeparator" w:id="0">
    <w:p w14:paraId="7BFB5C9E" w14:textId="77777777" w:rsidR="008026CE" w:rsidRDefault="008026CE" w:rsidP="002576B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3041F"/>
    <w:multiLevelType w:val="multilevel"/>
    <w:tmpl w:val="9D8C6F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1692295"/>
    <w:multiLevelType w:val="hybridMultilevel"/>
    <w:tmpl w:val="74B48838"/>
    <w:lvl w:ilvl="0" w:tplc="2E80414C">
      <w:start w:val="1"/>
      <w:numFmt w:val="decimal"/>
      <w:lvlText w:val="%1."/>
      <w:lvlJc w:val="left"/>
      <w:pPr>
        <w:ind w:left="720" w:hanging="360"/>
      </w:pPr>
    </w:lvl>
    <w:lvl w:ilvl="1" w:tplc="651A2020">
      <w:start w:val="1"/>
      <w:numFmt w:val="lowerLetter"/>
      <w:lvlText w:val="%2."/>
      <w:lvlJc w:val="left"/>
      <w:pPr>
        <w:ind w:left="1440" w:hanging="360"/>
      </w:pPr>
    </w:lvl>
    <w:lvl w:ilvl="2" w:tplc="B6A0C6A6">
      <w:start w:val="1"/>
      <w:numFmt w:val="lowerRoman"/>
      <w:lvlText w:val="%3."/>
      <w:lvlJc w:val="right"/>
      <w:pPr>
        <w:ind w:left="2160" w:hanging="180"/>
      </w:pPr>
    </w:lvl>
    <w:lvl w:ilvl="3" w:tplc="5A0C0682">
      <w:start w:val="1"/>
      <w:numFmt w:val="decimal"/>
      <w:lvlText w:val="%4."/>
      <w:lvlJc w:val="left"/>
      <w:pPr>
        <w:ind w:left="2880" w:hanging="360"/>
      </w:pPr>
    </w:lvl>
    <w:lvl w:ilvl="4" w:tplc="FE824E4A">
      <w:start w:val="1"/>
      <w:numFmt w:val="lowerLetter"/>
      <w:lvlText w:val="%5."/>
      <w:lvlJc w:val="left"/>
      <w:pPr>
        <w:ind w:left="3600" w:hanging="360"/>
      </w:pPr>
    </w:lvl>
    <w:lvl w:ilvl="5" w:tplc="EC923C24">
      <w:start w:val="1"/>
      <w:numFmt w:val="lowerRoman"/>
      <w:lvlText w:val="%6."/>
      <w:lvlJc w:val="right"/>
      <w:pPr>
        <w:ind w:left="4320" w:hanging="180"/>
      </w:pPr>
    </w:lvl>
    <w:lvl w:ilvl="6" w:tplc="BBA2B5B6">
      <w:start w:val="1"/>
      <w:numFmt w:val="decimal"/>
      <w:lvlText w:val="%7."/>
      <w:lvlJc w:val="left"/>
      <w:pPr>
        <w:ind w:left="5040" w:hanging="360"/>
      </w:pPr>
    </w:lvl>
    <w:lvl w:ilvl="7" w:tplc="AC02550A">
      <w:start w:val="1"/>
      <w:numFmt w:val="lowerLetter"/>
      <w:lvlText w:val="%8."/>
      <w:lvlJc w:val="left"/>
      <w:pPr>
        <w:ind w:left="5760" w:hanging="360"/>
      </w:pPr>
    </w:lvl>
    <w:lvl w:ilvl="8" w:tplc="C38677DA">
      <w:start w:val="1"/>
      <w:numFmt w:val="lowerRoman"/>
      <w:lvlText w:val="%9."/>
      <w:lvlJc w:val="right"/>
      <w:pPr>
        <w:ind w:left="6480" w:hanging="180"/>
      </w:pPr>
    </w:lvl>
  </w:abstractNum>
  <w:abstractNum w:abstractNumId="2" w15:restartNumberingAfterBreak="0">
    <w:nsid w:val="45D54F6F"/>
    <w:multiLevelType w:val="multilevel"/>
    <w:tmpl w:val="3ABEE6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9A27DC4"/>
    <w:multiLevelType w:val="multilevel"/>
    <w:tmpl w:val="42C04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C0B4B5B"/>
    <w:multiLevelType w:val="multilevel"/>
    <w:tmpl w:val="3D08F0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C8C2445"/>
    <w:multiLevelType w:val="multilevel"/>
    <w:tmpl w:val="2842BF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31275DB"/>
    <w:multiLevelType w:val="multilevel"/>
    <w:tmpl w:val="3CCA8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78B0108"/>
    <w:multiLevelType w:val="multilevel"/>
    <w:tmpl w:val="9246F6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30558443">
    <w:abstractNumId w:val="1"/>
  </w:num>
  <w:num w:numId="2" w16cid:durableId="1375499800">
    <w:abstractNumId w:val="5"/>
  </w:num>
  <w:num w:numId="3" w16cid:durableId="968510027">
    <w:abstractNumId w:val="3"/>
  </w:num>
  <w:num w:numId="4" w16cid:durableId="1869831694">
    <w:abstractNumId w:val="0"/>
  </w:num>
  <w:num w:numId="5" w16cid:durableId="1511719173">
    <w:abstractNumId w:val="6"/>
  </w:num>
  <w:num w:numId="6" w16cid:durableId="1388843741">
    <w:abstractNumId w:val="7"/>
  </w:num>
  <w:num w:numId="7" w16cid:durableId="388846974">
    <w:abstractNumId w:val="2"/>
  </w:num>
  <w:num w:numId="8" w16cid:durableId="186150236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ek Väljari">
    <w15:presenceInfo w15:providerId="Windows Live" w15:userId="783fdb220ed07b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5D5"/>
    <w:rsid w:val="00014D7A"/>
    <w:rsid w:val="00166B7C"/>
    <w:rsid w:val="001865B3"/>
    <w:rsid w:val="002576B0"/>
    <w:rsid w:val="00264B09"/>
    <w:rsid w:val="002C9A28"/>
    <w:rsid w:val="002F0914"/>
    <w:rsid w:val="003718F0"/>
    <w:rsid w:val="003805D5"/>
    <w:rsid w:val="003969DA"/>
    <w:rsid w:val="003C3928"/>
    <w:rsid w:val="004397C5"/>
    <w:rsid w:val="004B50BE"/>
    <w:rsid w:val="004B572D"/>
    <w:rsid w:val="004C369E"/>
    <w:rsid w:val="00500541"/>
    <w:rsid w:val="00564CCF"/>
    <w:rsid w:val="006201AD"/>
    <w:rsid w:val="006315DF"/>
    <w:rsid w:val="00641122"/>
    <w:rsid w:val="0069BB04"/>
    <w:rsid w:val="0076226A"/>
    <w:rsid w:val="00767818"/>
    <w:rsid w:val="007C3EA9"/>
    <w:rsid w:val="008026CE"/>
    <w:rsid w:val="0085489C"/>
    <w:rsid w:val="00866341"/>
    <w:rsid w:val="008C1A2D"/>
    <w:rsid w:val="008F0ABB"/>
    <w:rsid w:val="00904418"/>
    <w:rsid w:val="00922700"/>
    <w:rsid w:val="0092790A"/>
    <w:rsid w:val="009359B7"/>
    <w:rsid w:val="00977CB9"/>
    <w:rsid w:val="00A23D0C"/>
    <w:rsid w:val="00A9482B"/>
    <w:rsid w:val="00AC0974"/>
    <w:rsid w:val="00AF5F16"/>
    <w:rsid w:val="00AF77B7"/>
    <w:rsid w:val="00B05DE0"/>
    <w:rsid w:val="00B11E7C"/>
    <w:rsid w:val="00B302B2"/>
    <w:rsid w:val="00BB6CF4"/>
    <w:rsid w:val="00D17303"/>
    <w:rsid w:val="00D26E5E"/>
    <w:rsid w:val="00D62A64"/>
    <w:rsid w:val="00E51136"/>
    <w:rsid w:val="00E63665"/>
    <w:rsid w:val="00EC5AFB"/>
    <w:rsid w:val="00F24FAA"/>
    <w:rsid w:val="00F4248E"/>
    <w:rsid w:val="00F538A9"/>
    <w:rsid w:val="00FF72D4"/>
    <w:rsid w:val="0158487C"/>
    <w:rsid w:val="01632605"/>
    <w:rsid w:val="020008AB"/>
    <w:rsid w:val="0261046A"/>
    <w:rsid w:val="0281BCB9"/>
    <w:rsid w:val="02AC2C1E"/>
    <w:rsid w:val="02E4B3F7"/>
    <w:rsid w:val="032380D7"/>
    <w:rsid w:val="03D046ED"/>
    <w:rsid w:val="0413B10E"/>
    <w:rsid w:val="043C2021"/>
    <w:rsid w:val="04629C87"/>
    <w:rsid w:val="0469DE62"/>
    <w:rsid w:val="04706F91"/>
    <w:rsid w:val="04B5C0D0"/>
    <w:rsid w:val="0523E443"/>
    <w:rsid w:val="056D25C6"/>
    <w:rsid w:val="06720DD8"/>
    <w:rsid w:val="068D0034"/>
    <w:rsid w:val="06C6F9BC"/>
    <w:rsid w:val="07133BFB"/>
    <w:rsid w:val="0726ACF8"/>
    <w:rsid w:val="072A007A"/>
    <w:rsid w:val="07806FA6"/>
    <w:rsid w:val="07B2CF29"/>
    <w:rsid w:val="07C15408"/>
    <w:rsid w:val="08735592"/>
    <w:rsid w:val="0887A21C"/>
    <w:rsid w:val="08D0A35D"/>
    <w:rsid w:val="091C4007"/>
    <w:rsid w:val="0991FFB4"/>
    <w:rsid w:val="09AEE664"/>
    <w:rsid w:val="0A4C42A4"/>
    <w:rsid w:val="0A7A72AC"/>
    <w:rsid w:val="0AE59EFB"/>
    <w:rsid w:val="0B1224FC"/>
    <w:rsid w:val="0B2FE8FC"/>
    <w:rsid w:val="0B484CDE"/>
    <w:rsid w:val="0BB63991"/>
    <w:rsid w:val="0BB68754"/>
    <w:rsid w:val="0C639967"/>
    <w:rsid w:val="0C6FD8D4"/>
    <w:rsid w:val="0CB305D1"/>
    <w:rsid w:val="0D014D87"/>
    <w:rsid w:val="0E4ED632"/>
    <w:rsid w:val="0EA7BF5F"/>
    <w:rsid w:val="0F30336F"/>
    <w:rsid w:val="0F98BFCB"/>
    <w:rsid w:val="0FBC3738"/>
    <w:rsid w:val="0FBDDD07"/>
    <w:rsid w:val="0FEAA693"/>
    <w:rsid w:val="10293DF5"/>
    <w:rsid w:val="10469965"/>
    <w:rsid w:val="1065EE7C"/>
    <w:rsid w:val="108176F7"/>
    <w:rsid w:val="108C4BDE"/>
    <w:rsid w:val="10BC4943"/>
    <w:rsid w:val="11194E07"/>
    <w:rsid w:val="11C50E56"/>
    <w:rsid w:val="11EF9EEE"/>
    <w:rsid w:val="120FF596"/>
    <w:rsid w:val="13AD14AB"/>
    <w:rsid w:val="13C577A0"/>
    <w:rsid w:val="13D896A6"/>
    <w:rsid w:val="1405CB90"/>
    <w:rsid w:val="149B9A9D"/>
    <w:rsid w:val="14EBD78F"/>
    <w:rsid w:val="155D14C0"/>
    <w:rsid w:val="15746707"/>
    <w:rsid w:val="15853A78"/>
    <w:rsid w:val="1699D4D3"/>
    <w:rsid w:val="16AD2FC9"/>
    <w:rsid w:val="16E0DCFD"/>
    <w:rsid w:val="16F1AF55"/>
    <w:rsid w:val="170647DC"/>
    <w:rsid w:val="17C5A578"/>
    <w:rsid w:val="17F5B878"/>
    <w:rsid w:val="181F534A"/>
    <w:rsid w:val="1889477E"/>
    <w:rsid w:val="18B7A35C"/>
    <w:rsid w:val="199F1CCA"/>
    <w:rsid w:val="19D9FEEA"/>
    <w:rsid w:val="19E75658"/>
    <w:rsid w:val="1A36586E"/>
    <w:rsid w:val="1A482718"/>
    <w:rsid w:val="1A7C2F56"/>
    <w:rsid w:val="1AC9958B"/>
    <w:rsid w:val="1B1D1C17"/>
    <w:rsid w:val="1B44DB42"/>
    <w:rsid w:val="1B8139C2"/>
    <w:rsid w:val="1B9C2005"/>
    <w:rsid w:val="1BA06024"/>
    <w:rsid w:val="1BA3ACD3"/>
    <w:rsid w:val="1BBA4E11"/>
    <w:rsid w:val="1BD296ED"/>
    <w:rsid w:val="1C438018"/>
    <w:rsid w:val="1CD12FC5"/>
    <w:rsid w:val="1CE0ABA3"/>
    <w:rsid w:val="1D71C0C3"/>
    <w:rsid w:val="1F3BCB54"/>
    <w:rsid w:val="1FD77F93"/>
    <w:rsid w:val="20AEBD7C"/>
    <w:rsid w:val="225AE499"/>
    <w:rsid w:val="232FA33B"/>
    <w:rsid w:val="23B1836A"/>
    <w:rsid w:val="23F6B6CF"/>
    <w:rsid w:val="24036668"/>
    <w:rsid w:val="247E5F32"/>
    <w:rsid w:val="25063932"/>
    <w:rsid w:val="25351233"/>
    <w:rsid w:val="25C3F744"/>
    <w:rsid w:val="26211B0D"/>
    <w:rsid w:val="263E03E3"/>
    <w:rsid w:val="26858D58"/>
    <w:rsid w:val="269C2667"/>
    <w:rsid w:val="2760A688"/>
    <w:rsid w:val="2890CC9C"/>
    <w:rsid w:val="2951CFF4"/>
    <w:rsid w:val="299671CC"/>
    <w:rsid w:val="2A4AF4B7"/>
    <w:rsid w:val="2A794D7C"/>
    <w:rsid w:val="2AF6D68E"/>
    <w:rsid w:val="2B3A00B6"/>
    <w:rsid w:val="2B456FBE"/>
    <w:rsid w:val="2B8561CA"/>
    <w:rsid w:val="2BF31787"/>
    <w:rsid w:val="2C04BD56"/>
    <w:rsid w:val="2C2EEEC5"/>
    <w:rsid w:val="2CD91C22"/>
    <w:rsid w:val="2D04503D"/>
    <w:rsid w:val="2D8E7F0B"/>
    <w:rsid w:val="2DE025A3"/>
    <w:rsid w:val="2E02CD18"/>
    <w:rsid w:val="2EA4959A"/>
    <w:rsid w:val="2EEEA027"/>
    <w:rsid w:val="2F97B657"/>
    <w:rsid w:val="300BF448"/>
    <w:rsid w:val="30C8160C"/>
    <w:rsid w:val="312F045E"/>
    <w:rsid w:val="3174BE2C"/>
    <w:rsid w:val="31AB6D4A"/>
    <w:rsid w:val="323E34DD"/>
    <w:rsid w:val="325BD8D4"/>
    <w:rsid w:val="32A5528B"/>
    <w:rsid w:val="3307A059"/>
    <w:rsid w:val="333D4D97"/>
    <w:rsid w:val="339E34ED"/>
    <w:rsid w:val="33BBB891"/>
    <w:rsid w:val="33BDAF8D"/>
    <w:rsid w:val="34AD60E1"/>
    <w:rsid w:val="357313A3"/>
    <w:rsid w:val="35ABD183"/>
    <w:rsid w:val="361906E7"/>
    <w:rsid w:val="361A76BF"/>
    <w:rsid w:val="3670C562"/>
    <w:rsid w:val="374BC62C"/>
    <w:rsid w:val="3778C3AE"/>
    <w:rsid w:val="37D12086"/>
    <w:rsid w:val="381A00C3"/>
    <w:rsid w:val="3859DF74"/>
    <w:rsid w:val="38C04B58"/>
    <w:rsid w:val="38E7968D"/>
    <w:rsid w:val="3914940F"/>
    <w:rsid w:val="3936D0CC"/>
    <w:rsid w:val="3936D4E5"/>
    <w:rsid w:val="3938116F"/>
    <w:rsid w:val="39A6ADEB"/>
    <w:rsid w:val="39AF18C3"/>
    <w:rsid w:val="3B3367FB"/>
    <w:rsid w:val="3BDE5F16"/>
    <w:rsid w:val="3C5B776D"/>
    <w:rsid w:val="3C63BE77"/>
    <w:rsid w:val="3C6AA221"/>
    <w:rsid w:val="3C935EEC"/>
    <w:rsid w:val="3CDC710E"/>
    <w:rsid w:val="3D87B55A"/>
    <w:rsid w:val="3E78416F"/>
    <w:rsid w:val="3F1D53C9"/>
    <w:rsid w:val="3F252700"/>
    <w:rsid w:val="3FBCC2FF"/>
    <w:rsid w:val="4180C8DE"/>
    <w:rsid w:val="41C86608"/>
    <w:rsid w:val="42488912"/>
    <w:rsid w:val="429B5392"/>
    <w:rsid w:val="4310E4CE"/>
    <w:rsid w:val="438EEEA9"/>
    <w:rsid w:val="43DA2D79"/>
    <w:rsid w:val="43EA43F8"/>
    <w:rsid w:val="446CA9D4"/>
    <w:rsid w:val="44B0F3CF"/>
    <w:rsid w:val="452DAB27"/>
    <w:rsid w:val="45E5D0BD"/>
    <w:rsid w:val="45F09F21"/>
    <w:rsid w:val="46087A35"/>
    <w:rsid w:val="464E62CC"/>
    <w:rsid w:val="46B0EE89"/>
    <w:rsid w:val="46C9D95D"/>
    <w:rsid w:val="46DC5837"/>
    <w:rsid w:val="46F4C680"/>
    <w:rsid w:val="47E417B3"/>
    <w:rsid w:val="47FD4010"/>
    <w:rsid w:val="480EEF2A"/>
    <w:rsid w:val="482E61B4"/>
    <w:rsid w:val="48577351"/>
    <w:rsid w:val="48BFC5C4"/>
    <w:rsid w:val="492D71E3"/>
    <w:rsid w:val="49642760"/>
    <w:rsid w:val="497FE814"/>
    <w:rsid w:val="49BD3C39"/>
    <w:rsid w:val="49C4C2BC"/>
    <w:rsid w:val="49F343B2"/>
    <w:rsid w:val="4A0A67B6"/>
    <w:rsid w:val="4A68156B"/>
    <w:rsid w:val="4ACC1C91"/>
    <w:rsid w:val="4BCD675C"/>
    <w:rsid w:val="4C1B6A0B"/>
    <w:rsid w:val="4C4984D0"/>
    <w:rsid w:val="4CB883E6"/>
    <w:rsid w:val="4CD31387"/>
    <w:rsid w:val="4CDAC9A2"/>
    <w:rsid w:val="4CDEF608"/>
    <w:rsid w:val="4CE40ED7"/>
    <w:rsid w:val="4DD4F4B8"/>
    <w:rsid w:val="4F41601D"/>
    <w:rsid w:val="4F812592"/>
    <w:rsid w:val="4FEF2998"/>
    <w:rsid w:val="508CF797"/>
    <w:rsid w:val="50B86B4A"/>
    <w:rsid w:val="50F0E38E"/>
    <w:rsid w:val="51180A3E"/>
    <w:rsid w:val="51294331"/>
    <w:rsid w:val="516C158F"/>
    <w:rsid w:val="51A1B433"/>
    <w:rsid w:val="51E5642B"/>
    <w:rsid w:val="52E8CA41"/>
    <w:rsid w:val="5300CA24"/>
    <w:rsid w:val="5336121A"/>
    <w:rsid w:val="536BE6CE"/>
    <w:rsid w:val="5382AEF7"/>
    <w:rsid w:val="53D0D4B0"/>
    <w:rsid w:val="543C70F2"/>
    <w:rsid w:val="54A3B651"/>
    <w:rsid w:val="5501580B"/>
    <w:rsid w:val="552EDCB9"/>
    <w:rsid w:val="553728FE"/>
    <w:rsid w:val="554D1A5D"/>
    <w:rsid w:val="5624C610"/>
    <w:rsid w:val="569C770E"/>
    <w:rsid w:val="56BDAE78"/>
    <w:rsid w:val="56C255F3"/>
    <w:rsid w:val="56E8EABE"/>
    <w:rsid w:val="572E2CAF"/>
    <w:rsid w:val="5753291F"/>
    <w:rsid w:val="57CD5D68"/>
    <w:rsid w:val="58084A97"/>
    <w:rsid w:val="58667D7B"/>
    <w:rsid w:val="587E9A8A"/>
    <w:rsid w:val="58B4BAE5"/>
    <w:rsid w:val="58F2CF60"/>
    <w:rsid w:val="59070FD7"/>
    <w:rsid w:val="592893A8"/>
    <w:rsid w:val="59E4092C"/>
    <w:rsid w:val="59E4624C"/>
    <w:rsid w:val="5A024DDC"/>
    <w:rsid w:val="5A757764"/>
    <w:rsid w:val="5B7A627B"/>
    <w:rsid w:val="5BE0F562"/>
    <w:rsid w:val="5C3C529F"/>
    <w:rsid w:val="5C8E7CC5"/>
    <w:rsid w:val="5C95CD09"/>
    <w:rsid w:val="5CB6B5BC"/>
    <w:rsid w:val="5CB93965"/>
    <w:rsid w:val="5E52861D"/>
    <w:rsid w:val="5E61EA47"/>
    <w:rsid w:val="5E8E5AF5"/>
    <w:rsid w:val="5EB3AD8E"/>
    <w:rsid w:val="5F441797"/>
    <w:rsid w:val="5F610805"/>
    <w:rsid w:val="5FDB1F5E"/>
    <w:rsid w:val="600E35F8"/>
    <w:rsid w:val="6028C599"/>
    <w:rsid w:val="605EF9EA"/>
    <w:rsid w:val="61E0623F"/>
    <w:rsid w:val="623CA960"/>
    <w:rsid w:val="6255AA15"/>
    <w:rsid w:val="6275F36F"/>
    <w:rsid w:val="62AFACAE"/>
    <w:rsid w:val="62D8C757"/>
    <w:rsid w:val="6325F740"/>
    <w:rsid w:val="636A0B4C"/>
    <w:rsid w:val="64981AC0"/>
    <w:rsid w:val="6524224C"/>
    <w:rsid w:val="6597369F"/>
    <w:rsid w:val="65DFE9BB"/>
    <w:rsid w:val="660646F4"/>
    <w:rsid w:val="667C7C6C"/>
    <w:rsid w:val="669F6C24"/>
    <w:rsid w:val="66A2A9D4"/>
    <w:rsid w:val="67112963"/>
    <w:rsid w:val="683318C5"/>
    <w:rsid w:val="68BC7C91"/>
    <w:rsid w:val="694B76FB"/>
    <w:rsid w:val="695742FD"/>
    <w:rsid w:val="69B664F5"/>
    <w:rsid w:val="69D0DACB"/>
    <w:rsid w:val="6A12BF14"/>
    <w:rsid w:val="6AD7BD4B"/>
    <w:rsid w:val="6B3CE92C"/>
    <w:rsid w:val="6B5AFF89"/>
    <w:rsid w:val="6B6CAB2C"/>
    <w:rsid w:val="6BAA20D0"/>
    <w:rsid w:val="6BDBBD80"/>
    <w:rsid w:val="6C13DBD6"/>
    <w:rsid w:val="6C76449B"/>
    <w:rsid w:val="6D30E10B"/>
    <w:rsid w:val="6DD5D2D4"/>
    <w:rsid w:val="6DEF8CA4"/>
    <w:rsid w:val="6E18331C"/>
    <w:rsid w:val="6E8F9A92"/>
    <w:rsid w:val="6EA4BA19"/>
    <w:rsid w:val="6F08D2F6"/>
    <w:rsid w:val="6FB67178"/>
    <w:rsid w:val="6FD22BAE"/>
    <w:rsid w:val="7107A687"/>
    <w:rsid w:val="712B286E"/>
    <w:rsid w:val="715241D9"/>
    <w:rsid w:val="71A77BDC"/>
    <w:rsid w:val="720AAFC0"/>
    <w:rsid w:val="72EE123A"/>
    <w:rsid w:val="72FF8743"/>
    <w:rsid w:val="730FBF95"/>
    <w:rsid w:val="731A72C7"/>
    <w:rsid w:val="739A43F0"/>
    <w:rsid w:val="73D6840E"/>
    <w:rsid w:val="73EB4E8D"/>
    <w:rsid w:val="7400DC1F"/>
    <w:rsid w:val="74101EB8"/>
    <w:rsid w:val="742E4E41"/>
    <w:rsid w:val="74B64328"/>
    <w:rsid w:val="74EFA897"/>
    <w:rsid w:val="75CF8340"/>
    <w:rsid w:val="75EE5AD9"/>
    <w:rsid w:val="7625B2FC"/>
    <w:rsid w:val="76521389"/>
    <w:rsid w:val="768349A2"/>
    <w:rsid w:val="76A63410"/>
    <w:rsid w:val="76B883E1"/>
    <w:rsid w:val="775F079C"/>
    <w:rsid w:val="7844B8CC"/>
    <w:rsid w:val="79566A75"/>
    <w:rsid w:val="79A82191"/>
    <w:rsid w:val="79B94E22"/>
    <w:rsid w:val="7A0A92F6"/>
    <w:rsid w:val="7A340B00"/>
    <w:rsid w:val="7A3F64C5"/>
    <w:rsid w:val="7A69CC8E"/>
    <w:rsid w:val="7A70B621"/>
    <w:rsid w:val="7A8AE6F7"/>
    <w:rsid w:val="7BCB2B83"/>
    <w:rsid w:val="7C1A2D41"/>
    <w:rsid w:val="7C319C01"/>
    <w:rsid w:val="7C39BF79"/>
    <w:rsid w:val="7C40ABEF"/>
    <w:rsid w:val="7C64C98B"/>
    <w:rsid w:val="7D0D9CF2"/>
    <w:rsid w:val="7D3699CB"/>
    <w:rsid w:val="7DBD97E6"/>
    <w:rsid w:val="7DC90FFE"/>
    <w:rsid w:val="7E061791"/>
    <w:rsid w:val="7E30C4E1"/>
    <w:rsid w:val="7EA96D53"/>
    <w:rsid w:val="7EDCB2BC"/>
    <w:rsid w:val="7EF3494C"/>
    <w:rsid w:val="7F46352F"/>
    <w:rsid w:val="7FFB3F1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0E5C9"/>
  <w15:docId w15:val="{A4FCDE58-8DA2-4B7F-B88D-BDDE7D2C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t"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5" w:type="dxa"/>
        <w:left w:w="15" w:type="dxa"/>
        <w:bottom w:w="15" w:type="dxa"/>
        <w:right w:w="15" w:type="dxa"/>
      </w:tblCellMar>
    </w:tblPr>
  </w:style>
  <w:style w:type="character" w:styleId="Hperlink">
    <w:name w:val="Hyperlink"/>
    <w:basedOn w:val="Liguvaikefont"/>
    <w:uiPriority w:val="99"/>
    <w:unhideWhenUsed/>
    <w:rPr>
      <w:color w:val="0000FF" w:themeColor="hyperlink"/>
      <w:u w:val="single"/>
    </w:r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sz w:val="20"/>
      <w:szCs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EC5AFB"/>
    <w:pPr>
      <w:spacing w:line="240" w:lineRule="auto"/>
    </w:pPr>
  </w:style>
  <w:style w:type="paragraph" w:styleId="Pis">
    <w:name w:val="header"/>
    <w:basedOn w:val="Normaallaad"/>
    <w:link w:val="PisMrk"/>
    <w:uiPriority w:val="99"/>
    <w:unhideWhenUsed/>
    <w:rsid w:val="002576B0"/>
    <w:pPr>
      <w:tabs>
        <w:tab w:val="center" w:pos="4513"/>
        <w:tab w:val="right" w:pos="9026"/>
      </w:tabs>
      <w:spacing w:line="240" w:lineRule="auto"/>
    </w:pPr>
  </w:style>
  <w:style w:type="character" w:customStyle="1" w:styleId="PisMrk">
    <w:name w:val="Päis Märk"/>
    <w:basedOn w:val="Liguvaikefont"/>
    <w:link w:val="Pis"/>
    <w:uiPriority w:val="99"/>
    <w:rsid w:val="002576B0"/>
  </w:style>
  <w:style w:type="paragraph" w:styleId="Jalus">
    <w:name w:val="footer"/>
    <w:basedOn w:val="Normaallaad"/>
    <w:link w:val="JalusMrk"/>
    <w:uiPriority w:val="99"/>
    <w:unhideWhenUsed/>
    <w:rsid w:val="002576B0"/>
    <w:pPr>
      <w:tabs>
        <w:tab w:val="center" w:pos="4513"/>
        <w:tab w:val="right" w:pos="9026"/>
      </w:tabs>
      <w:spacing w:line="240" w:lineRule="auto"/>
    </w:pPr>
  </w:style>
  <w:style w:type="character" w:customStyle="1" w:styleId="JalusMrk">
    <w:name w:val="Jalus Märk"/>
    <w:basedOn w:val="Liguvaikefont"/>
    <w:link w:val="Jalus"/>
    <w:uiPriority w:val="99"/>
    <w:rsid w:val="002576B0"/>
  </w:style>
  <w:style w:type="paragraph" w:styleId="Kommentaariteema">
    <w:name w:val="annotation subject"/>
    <w:basedOn w:val="Kommentaaritekst"/>
    <w:next w:val="Kommentaaritekst"/>
    <w:link w:val="KommentaariteemaMrk"/>
    <w:uiPriority w:val="99"/>
    <w:semiHidden/>
    <w:unhideWhenUsed/>
    <w:rsid w:val="00B302B2"/>
    <w:rPr>
      <w:b/>
      <w:bCs/>
    </w:rPr>
  </w:style>
  <w:style w:type="character" w:customStyle="1" w:styleId="KommentaariteemaMrk">
    <w:name w:val="Kommentaari teema Märk"/>
    <w:basedOn w:val="KommentaaritekstMrk"/>
    <w:link w:val="Kommentaariteema"/>
    <w:uiPriority w:val="99"/>
    <w:semiHidden/>
    <w:rsid w:val="00B302B2"/>
    <w:rPr>
      <w:b/>
      <w:bCs/>
      <w:sz w:val="20"/>
      <w:szCs w:val="20"/>
    </w:rPr>
  </w:style>
  <w:style w:type="paragraph" w:styleId="Jutumullitekst">
    <w:name w:val="Balloon Text"/>
    <w:basedOn w:val="Normaallaad"/>
    <w:link w:val="JutumullitekstMrk"/>
    <w:uiPriority w:val="99"/>
    <w:semiHidden/>
    <w:unhideWhenUsed/>
    <w:rsid w:val="00B302B2"/>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302B2"/>
    <w:rPr>
      <w:rFonts w:ascii="Segoe UI" w:hAnsi="Segoe UI" w:cs="Segoe UI"/>
      <w:sz w:val="18"/>
      <w:szCs w:val="18"/>
    </w:rPr>
  </w:style>
  <w:style w:type="character" w:styleId="Klastatudhperlink">
    <w:name w:val="FollowedHyperlink"/>
    <w:basedOn w:val="Liguvaikefont"/>
    <w:uiPriority w:val="99"/>
    <w:semiHidden/>
    <w:unhideWhenUsed/>
    <w:rsid w:val="00564CCF"/>
    <w:rPr>
      <w:color w:val="800080" w:themeColor="followedHyperlink"/>
      <w:u w:val="single"/>
    </w:rPr>
  </w:style>
  <w:style w:type="character" w:styleId="Lahendamatamainimine">
    <w:name w:val="Unresolved Mention"/>
    <w:basedOn w:val="Liguvaikefont"/>
    <w:uiPriority w:val="99"/>
    <w:semiHidden/>
    <w:unhideWhenUsed/>
    <w:rsid w:val="003718F0"/>
    <w:rPr>
      <w:color w:val="605E5C"/>
      <w:shd w:val="clear" w:color="auto" w:fill="E1DFDD"/>
    </w:rPr>
  </w:style>
  <w:style w:type="paragraph" w:styleId="Loendilik">
    <w:name w:val="List Paragraph"/>
    <w:basedOn w:val="Normaallaad"/>
    <w:uiPriority w:val="34"/>
    <w:qFormat/>
    <w:pPr>
      <w:ind w:left="720"/>
      <w:contextualSpacing/>
    </w:pPr>
  </w:style>
  <w:style w:type="character" w:styleId="Mainimine">
    <w:name w:val="Mention"/>
    <w:basedOn w:val="Liguvaike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naabrivalve.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5ADEF-5F28-4684-98F8-2B060C54F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1213</Words>
  <Characters>7042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Gerli Grünberg</dc:creator>
  <cp:lastModifiedBy>Marek Väljari</cp:lastModifiedBy>
  <cp:revision>5</cp:revision>
  <dcterms:created xsi:type="dcterms:W3CDTF">2024-02-21T06:51:00Z</dcterms:created>
  <dcterms:modified xsi:type="dcterms:W3CDTF">2024-02-21T07:30:00Z</dcterms:modified>
</cp:coreProperties>
</file>